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943" w:rsidRDefault="009044B4" w:rsidP="009044B4">
      <w:pPr>
        <w:framePr w:hSpace="180" w:wrap="auto" w:vAnchor="text" w:hAnchor="page" w:x="12826" w:y="-753"/>
        <w:rPr>
          <w:sz w:val="18"/>
        </w:rPr>
      </w:pPr>
      <w:r>
        <w:rPr>
          <w:b/>
          <w:noProof/>
          <w:lang w:eastAsia="en-GB"/>
        </w:rPr>
        <w:drawing>
          <wp:inline distT="0" distB="0" distL="0" distR="0">
            <wp:extent cx="1809750"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9750" cy="628650"/>
                    </a:xfrm>
                    <a:prstGeom prst="rect">
                      <a:avLst/>
                    </a:prstGeom>
                    <a:noFill/>
                    <a:ln>
                      <a:noFill/>
                    </a:ln>
                  </pic:spPr>
                </pic:pic>
              </a:graphicData>
            </a:graphic>
          </wp:inline>
        </w:drawing>
      </w:r>
    </w:p>
    <w:p w:rsidR="00462CA2" w:rsidRPr="0092195B" w:rsidRDefault="00EC5F6F" w:rsidP="00EC5F6F">
      <w:pPr>
        <w:jc w:val="center"/>
        <w:rPr>
          <w:rFonts w:cs="Arial"/>
          <w:b/>
          <w:sz w:val="32"/>
          <w:szCs w:val="32"/>
        </w:rPr>
      </w:pPr>
      <w:r w:rsidRPr="0092195B">
        <w:rPr>
          <w:rFonts w:cs="Arial"/>
          <w:b/>
          <w:sz w:val="32"/>
          <w:szCs w:val="32"/>
        </w:rPr>
        <w:t xml:space="preserve">GENERAL </w:t>
      </w:r>
      <w:r w:rsidR="00462CA2" w:rsidRPr="0092195B">
        <w:rPr>
          <w:rFonts w:cs="Arial"/>
          <w:b/>
          <w:sz w:val="32"/>
          <w:szCs w:val="32"/>
        </w:rPr>
        <w:t>RISK ASSESSMENT FORM</w:t>
      </w:r>
    </w:p>
    <w:p w:rsidR="00462CA2" w:rsidRDefault="00462CA2">
      <w:pPr>
        <w:jc w:val="center"/>
        <w:rPr>
          <w:b/>
          <w:sz w:val="16"/>
          <w:u w:val="single"/>
        </w:rPr>
      </w:pPr>
    </w:p>
    <w:p w:rsidR="00462CA2" w:rsidRDefault="00462CA2">
      <w:pPr>
        <w:tabs>
          <w:tab w:val="left" w:leader="dot" w:pos="3960"/>
          <w:tab w:val="left" w:pos="4500"/>
          <w:tab w:val="left" w:leader="dot" w:pos="8820"/>
        </w:tabs>
        <w:rPr>
          <w:rFonts w:cs="Arial"/>
          <w:b/>
          <w:sz w:val="16"/>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709"/>
        <w:gridCol w:w="2977"/>
        <w:gridCol w:w="992"/>
        <w:gridCol w:w="510"/>
        <w:gridCol w:w="1758"/>
        <w:gridCol w:w="2268"/>
        <w:gridCol w:w="453"/>
        <w:gridCol w:w="2240"/>
        <w:tblGridChange w:id="0">
          <w:tblGrid>
            <w:gridCol w:w="113"/>
            <w:gridCol w:w="2972"/>
            <w:gridCol w:w="113"/>
            <w:gridCol w:w="596"/>
            <w:gridCol w:w="113"/>
            <w:gridCol w:w="2977"/>
            <w:gridCol w:w="879"/>
            <w:gridCol w:w="113"/>
            <w:gridCol w:w="397"/>
            <w:gridCol w:w="113"/>
            <w:gridCol w:w="1758"/>
            <w:gridCol w:w="2155"/>
            <w:gridCol w:w="113"/>
            <w:gridCol w:w="340"/>
            <w:gridCol w:w="113"/>
            <w:gridCol w:w="2127"/>
            <w:gridCol w:w="113"/>
          </w:tblGrid>
        </w:tblGridChange>
      </w:tblGrid>
      <w:tr w:rsidR="00EC5F6F" w:rsidTr="0092195B">
        <w:trPr>
          <w:trHeight w:val="72"/>
        </w:trPr>
        <w:tc>
          <w:tcPr>
            <w:tcW w:w="3085" w:type="dxa"/>
            <w:shd w:val="clear" w:color="auto" w:fill="E0E0E0"/>
            <w:vAlign w:val="center"/>
          </w:tcPr>
          <w:p w:rsidR="00EC5F6F" w:rsidRPr="00EC5F6F" w:rsidRDefault="00EC5F6F" w:rsidP="0092195B">
            <w:pPr>
              <w:tabs>
                <w:tab w:val="left" w:pos="3261"/>
                <w:tab w:val="left" w:leader="dot" w:pos="4395"/>
                <w:tab w:val="left" w:pos="5387"/>
                <w:tab w:val="left" w:leader="dot" w:pos="9356"/>
              </w:tabs>
              <w:jc w:val="center"/>
              <w:rPr>
                <w:rFonts w:cs="Arial"/>
                <w:b/>
                <w:sz w:val="20"/>
                <w:szCs w:val="20"/>
              </w:rPr>
            </w:pPr>
            <w:r w:rsidRPr="00EC5F6F">
              <w:rPr>
                <w:rFonts w:cs="Arial"/>
                <w:b/>
                <w:sz w:val="20"/>
                <w:szCs w:val="20"/>
              </w:rPr>
              <w:t>College/Department</w:t>
            </w:r>
          </w:p>
        </w:tc>
        <w:tc>
          <w:tcPr>
            <w:tcW w:w="3686" w:type="dxa"/>
            <w:gridSpan w:val="2"/>
            <w:vAlign w:val="center"/>
          </w:tcPr>
          <w:p w:rsidR="00EC5F6F" w:rsidRPr="00EC5F6F" w:rsidRDefault="00435D87" w:rsidP="0092195B">
            <w:pPr>
              <w:tabs>
                <w:tab w:val="left" w:pos="3261"/>
                <w:tab w:val="left" w:leader="dot" w:pos="4395"/>
                <w:tab w:val="left" w:pos="5387"/>
                <w:tab w:val="left" w:leader="dot" w:pos="9356"/>
              </w:tabs>
              <w:jc w:val="center"/>
              <w:rPr>
                <w:rFonts w:cs="Arial"/>
                <w:sz w:val="20"/>
                <w:szCs w:val="20"/>
              </w:rPr>
            </w:pPr>
            <w:r>
              <w:rPr>
                <w:rFonts w:cs="Arial"/>
                <w:sz w:val="20"/>
                <w:szCs w:val="20"/>
              </w:rPr>
              <w:t>COMA</w:t>
            </w:r>
          </w:p>
        </w:tc>
        <w:tc>
          <w:tcPr>
            <w:tcW w:w="3260" w:type="dxa"/>
            <w:gridSpan w:val="3"/>
            <w:shd w:val="clear" w:color="auto" w:fill="D9D9D9" w:themeFill="background1" w:themeFillShade="D9"/>
            <w:vAlign w:val="center"/>
          </w:tcPr>
          <w:p w:rsidR="00EC5F6F" w:rsidRPr="00EC5F6F" w:rsidRDefault="00EC5F6F" w:rsidP="0092195B">
            <w:pPr>
              <w:tabs>
                <w:tab w:val="left" w:pos="3261"/>
                <w:tab w:val="left" w:leader="dot" w:pos="4395"/>
                <w:tab w:val="left" w:pos="5387"/>
                <w:tab w:val="left" w:leader="dot" w:pos="9356"/>
              </w:tabs>
              <w:jc w:val="center"/>
              <w:rPr>
                <w:rFonts w:cs="Arial"/>
                <w:sz w:val="20"/>
                <w:szCs w:val="20"/>
              </w:rPr>
            </w:pPr>
            <w:r w:rsidRPr="00EC5F6F">
              <w:rPr>
                <w:rFonts w:cs="Arial"/>
                <w:b/>
                <w:sz w:val="20"/>
                <w:szCs w:val="20"/>
              </w:rPr>
              <w:t>Date of Risk Assessment</w:t>
            </w:r>
          </w:p>
        </w:tc>
        <w:tc>
          <w:tcPr>
            <w:tcW w:w="4961" w:type="dxa"/>
            <w:gridSpan w:val="3"/>
            <w:vAlign w:val="center"/>
          </w:tcPr>
          <w:p w:rsidR="00EC5F6F" w:rsidRDefault="00EC5F6F">
            <w:pPr>
              <w:tabs>
                <w:tab w:val="left" w:pos="3261"/>
                <w:tab w:val="left" w:leader="dot" w:pos="4395"/>
                <w:tab w:val="left" w:pos="5387"/>
                <w:tab w:val="left" w:leader="dot" w:pos="9356"/>
              </w:tabs>
              <w:jc w:val="center"/>
              <w:rPr>
                <w:rFonts w:cs="Arial"/>
                <w:sz w:val="20"/>
                <w:szCs w:val="20"/>
              </w:rPr>
            </w:pPr>
          </w:p>
          <w:p w:rsidR="00EC5F6F" w:rsidRPr="00EC5F6F" w:rsidRDefault="009B2AE3">
            <w:pPr>
              <w:tabs>
                <w:tab w:val="left" w:pos="3261"/>
                <w:tab w:val="left" w:leader="dot" w:pos="4395"/>
                <w:tab w:val="left" w:pos="5387"/>
                <w:tab w:val="left" w:leader="dot" w:pos="9356"/>
              </w:tabs>
              <w:jc w:val="center"/>
              <w:rPr>
                <w:rFonts w:cs="Arial"/>
                <w:sz w:val="20"/>
                <w:szCs w:val="20"/>
              </w:rPr>
            </w:pPr>
            <w:r>
              <w:rPr>
                <w:rFonts w:cs="Arial"/>
                <w:sz w:val="20"/>
                <w:szCs w:val="20"/>
              </w:rPr>
              <w:t>01/08/2018</w:t>
            </w:r>
          </w:p>
        </w:tc>
      </w:tr>
      <w:tr w:rsidR="00EC5F6F" w:rsidTr="0092195B">
        <w:trPr>
          <w:trHeight w:val="409"/>
        </w:trPr>
        <w:tc>
          <w:tcPr>
            <w:tcW w:w="3085" w:type="dxa"/>
            <w:shd w:val="clear" w:color="auto" w:fill="E0E0E0"/>
            <w:vAlign w:val="center"/>
          </w:tcPr>
          <w:p w:rsidR="00120E9F" w:rsidRPr="00EC5F6F" w:rsidRDefault="00EC5F6F" w:rsidP="0092195B">
            <w:pPr>
              <w:tabs>
                <w:tab w:val="left" w:pos="3261"/>
                <w:tab w:val="left" w:leader="dot" w:pos="4395"/>
                <w:tab w:val="left" w:pos="5387"/>
                <w:tab w:val="left" w:leader="dot" w:pos="9356"/>
              </w:tabs>
              <w:jc w:val="center"/>
              <w:rPr>
                <w:rFonts w:cs="Arial"/>
                <w:b/>
                <w:sz w:val="20"/>
                <w:szCs w:val="20"/>
              </w:rPr>
            </w:pPr>
            <w:r w:rsidRPr="00EC5F6F">
              <w:rPr>
                <w:rFonts w:cs="Arial"/>
                <w:b/>
                <w:sz w:val="20"/>
                <w:szCs w:val="20"/>
              </w:rPr>
              <w:t>Name of person carrying out assessment</w:t>
            </w:r>
          </w:p>
        </w:tc>
        <w:tc>
          <w:tcPr>
            <w:tcW w:w="3686" w:type="dxa"/>
            <w:gridSpan w:val="2"/>
            <w:vAlign w:val="center"/>
          </w:tcPr>
          <w:p w:rsidR="00EC5F6F" w:rsidRPr="00EC5F6F" w:rsidRDefault="00435D87" w:rsidP="0092195B">
            <w:pPr>
              <w:tabs>
                <w:tab w:val="left" w:pos="3261"/>
                <w:tab w:val="left" w:leader="dot" w:pos="4395"/>
                <w:tab w:val="left" w:pos="5387"/>
                <w:tab w:val="left" w:leader="dot" w:pos="9356"/>
              </w:tabs>
              <w:jc w:val="center"/>
              <w:rPr>
                <w:rFonts w:cs="Arial"/>
                <w:sz w:val="20"/>
                <w:szCs w:val="20"/>
              </w:rPr>
            </w:pPr>
            <w:r>
              <w:rPr>
                <w:rFonts w:cs="Arial"/>
                <w:sz w:val="20"/>
                <w:szCs w:val="20"/>
              </w:rPr>
              <w:t>Shelly Dogra</w:t>
            </w:r>
          </w:p>
        </w:tc>
        <w:tc>
          <w:tcPr>
            <w:tcW w:w="3260" w:type="dxa"/>
            <w:gridSpan w:val="3"/>
            <w:shd w:val="clear" w:color="auto" w:fill="D9D9D9" w:themeFill="background1" w:themeFillShade="D9"/>
            <w:vAlign w:val="center"/>
          </w:tcPr>
          <w:p w:rsidR="00EC5F6F" w:rsidRPr="00EC5F6F" w:rsidRDefault="00EC5F6F" w:rsidP="0092195B">
            <w:pPr>
              <w:tabs>
                <w:tab w:val="left" w:pos="3261"/>
                <w:tab w:val="left" w:leader="dot" w:pos="4395"/>
                <w:tab w:val="left" w:pos="5387"/>
                <w:tab w:val="left" w:leader="dot" w:pos="9356"/>
              </w:tabs>
              <w:jc w:val="center"/>
              <w:rPr>
                <w:rFonts w:cs="Arial"/>
                <w:b/>
                <w:sz w:val="20"/>
                <w:szCs w:val="20"/>
              </w:rPr>
            </w:pPr>
            <w:r w:rsidRPr="00EC5F6F">
              <w:rPr>
                <w:rFonts w:cs="Arial"/>
                <w:b/>
                <w:sz w:val="20"/>
                <w:szCs w:val="20"/>
              </w:rPr>
              <w:t>Job Title</w:t>
            </w:r>
          </w:p>
        </w:tc>
        <w:tc>
          <w:tcPr>
            <w:tcW w:w="4961" w:type="dxa"/>
            <w:gridSpan w:val="3"/>
            <w:vAlign w:val="center"/>
          </w:tcPr>
          <w:p w:rsidR="00EC5F6F" w:rsidRPr="00EC5F6F" w:rsidRDefault="001C2FA5" w:rsidP="00D35E3E">
            <w:pPr>
              <w:tabs>
                <w:tab w:val="left" w:pos="3261"/>
                <w:tab w:val="left" w:leader="dot" w:pos="4395"/>
                <w:tab w:val="left" w:pos="5387"/>
                <w:tab w:val="left" w:leader="dot" w:pos="9356"/>
              </w:tabs>
              <w:jc w:val="center"/>
              <w:rPr>
                <w:rFonts w:cs="Arial"/>
                <w:sz w:val="20"/>
                <w:szCs w:val="20"/>
              </w:rPr>
            </w:pPr>
            <w:r>
              <w:rPr>
                <w:rFonts w:cs="Arial"/>
                <w:sz w:val="20"/>
                <w:szCs w:val="20"/>
              </w:rPr>
              <w:t>Senior Lab Manager</w:t>
            </w:r>
          </w:p>
        </w:tc>
      </w:tr>
      <w:tr w:rsidR="00D66ECE" w:rsidTr="00EC5F6F">
        <w:trPr>
          <w:trHeight w:val="1064"/>
        </w:trPr>
        <w:tc>
          <w:tcPr>
            <w:tcW w:w="3085" w:type="dxa"/>
            <w:shd w:val="clear" w:color="auto" w:fill="E0E0E0"/>
            <w:vAlign w:val="center"/>
          </w:tcPr>
          <w:p w:rsidR="00EC5F6F" w:rsidRPr="008C56B1" w:rsidRDefault="00EC5F6F">
            <w:pPr>
              <w:tabs>
                <w:tab w:val="left" w:pos="3261"/>
                <w:tab w:val="left" w:leader="dot" w:pos="4395"/>
                <w:tab w:val="left" w:pos="5387"/>
                <w:tab w:val="left" w:leader="dot" w:pos="9356"/>
              </w:tabs>
              <w:jc w:val="center"/>
              <w:rPr>
                <w:rFonts w:cs="Arial"/>
                <w:b/>
                <w:sz w:val="22"/>
                <w:szCs w:val="22"/>
              </w:rPr>
            </w:pPr>
            <w:r w:rsidRPr="008C56B1">
              <w:rPr>
                <w:rFonts w:cs="Arial"/>
                <w:b/>
                <w:sz w:val="22"/>
                <w:szCs w:val="22"/>
              </w:rPr>
              <w:t xml:space="preserve">DESCRIPTION </w:t>
            </w:r>
          </w:p>
          <w:p w:rsidR="00D66ECE" w:rsidRPr="00E94546" w:rsidRDefault="00EC5F6F">
            <w:pPr>
              <w:tabs>
                <w:tab w:val="left" w:pos="3261"/>
                <w:tab w:val="left" w:leader="dot" w:pos="4395"/>
                <w:tab w:val="left" w:pos="5387"/>
                <w:tab w:val="left" w:leader="dot" w:pos="9356"/>
              </w:tabs>
              <w:jc w:val="center"/>
              <w:rPr>
                <w:rFonts w:cs="Arial"/>
                <w:sz w:val="16"/>
                <w:szCs w:val="16"/>
              </w:rPr>
            </w:pPr>
            <w:r w:rsidRPr="00D66ECE">
              <w:rPr>
                <w:rFonts w:cs="Arial"/>
                <w:b/>
                <w:sz w:val="16"/>
                <w:szCs w:val="16"/>
              </w:rPr>
              <w:t xml:space="preserve"> </w:t>
            </w:r>
            <w:r w:rsidR="00D66ECE" w:rsidRPr="00E94546">
              <w:rPr>
                <w:rFonts w:cs="Arial"/>
                <w:sz w:val="16"/>
                <w:szCs w:val="16"/>
              </w:rPr>
              <w:t xml:space="preserve">Give details of the </w:t>
            </w:r>
            <w:r w:rsidR="00203F2B" w:rsidRPr="00E94546">
              <w:rPr>
                <w:rFonts w:cs="Arial"/>
                <w:sz w:val="16"/>
                <w:szCs w:val="16"/>
              </w:rPr>
              <w:t xml:space="preserve">process, task,  </w:t>
            </w:r>
            <w:r w:rsidR="00D66ECE" w:rsidRPr="00E94546">
              <w:rPr>
                <w:rFonts w:cs="Arial"/>
                <w:sz w:val="16"/>
                <w:szCs w:val="16"/>
              </w:rPr>
              <w:t>activity,</w:t>
            </w:r>
            <w:r w:rsidRPr="00E94546">
              <w:rPr>
                <w:rFonts w:cs="Arial"/>
                <w:sz w:val="16"/>
                <w:szCs w:val="16"/>
              </w:rPr>
              <w:t xml:space="preserve"> event etc. being risk assessed</w:t>
            </w:r>
            <w:r w:rsidR="00120E9F" w:rsidRPr="00E94546">
              <w:rPr>
                <w:rFonts w:cs="Arial"/>
                <w:sz w:val="16"/>
                <w:szCs w:val="16"/>
              </w:rPr>
              <w:t xml:space="preserve"> </w:t>
            </w:r>
          </w:p>
        </w:tc>
        <w:tc>
          <w:tcPr>
            <w:tcW w:w="11907" w:type="dxa"/>
            <w:gridSpan w:val="8"/>
            <w:vAlign w:val="center"/>
          </w:tcPr>
          <w:p w:rsidR="00B07CC6" w:rsidRDefault="00171630" w:rsidP="00EC5F6F">
            <w:pPr>
              <w:tabs>
                <w:tab w:val="left" w:pos="3261"/>
                <w:tab w:val="left" w:leader="dot" w:pos="4395"/>
                <w:tab w:val="left" w:pos="5387"/>
                <w:tab w:val="left" w:leader="dot" w:pos="9356"/>
              </w:tabs>
              <w:rPr>
                <w:rFonts w:cs="Arial"/>
              </w:rPr>
            </w:pPr>
            <w:r>
              <w:rPr>
                <w:rFonts w:cs="Arial"/>
              </w:rPr>
              <w:t xml:space="preserve">Students extract their own DNA and run a PCR before running their sample on </w:t>
            </w:r>
            <w:r w:rsidR="003A31A1">
              <w:rPr>
                <w:rFonts w:cs="Arial"/>
              </w:rPr>
              <w:t>a</w:t>
            </w:r>
            <w:r>
              <w:rPr>
                <w:rFonts w:cs="Arial"/>
              </w:rPr>
              <w:t>garose gels</w:t>
            </w:r>
            <w:r w:rsidR="008671FD">
              <w:rPr>
                <w:rFonts w:cs="Arial"/>
              </w:rPr>
              <w:t>.</w:t>
            </w:r>
            <w:r w:rsidR="000B095E">
              <w:rPr>
                <w:rFonts w:cs="Arial"/>
              </w:rPr>
              <w:t xml:space="preserve"> Also will run PCR on water samples.</w:t>
            </w:r>
            <w:bookmarkStart w:id="1" w:name="_GoBack"/>
            <w:bookmarkEnd w:id="1"/>
          </w:p>
          <w:p w:rsidR="00120E9F" w:rsidRDefault="00120E9F" w:rsidP="00435D87">
            <w:pPr>
              <w:tabs>
                <w:tab w:val="left" w:pos="3261"/>
                <w:tab w:val="left" w:leader="dot" w:pos="4395"/>
                <w:tab w:val="left" w:pos="5387"/>
                <w:tab w:val="left" w:leader="dot" w:pos="9356"/>
              </w:tabs>
              <w:rPr>
                <w:rFonts w:cs="Arial"/>
              </w:rPr>
            </w:pPr>
          </w:p>
        </w:tc>
      </w:tr>
      <w:tr w:rsidR="00BA5E7A" w:rsidTr="0092195B">
        <w:trPr>
          <w:trHeight w:val="198"/>
        </w:trPr>
        <w:tc>
          <w:tcPr>
            <w:tcW w:w="3085" w:type="dxa"/>
            <w:vMerge w:val="restart"/>
            <w:shd w:val="clear" w:color="auto" w:fill="E0E0E0"/>
            <w:vAlign w:val="center"/>
          </w:tcPr>
          <w:p w:rsidR="00BA5E7A" w:rsidRPr="008C56B1" w:rsidRDefault="00BA5E7A" w:rsidP="00120E9F">
            <w:pPr>
              <w:shd w:val="clear" w:color="auto" w:fill="E0E0E0"/>
              <w:tabs>
                <w:tab w:val="left" w:leader="dot" w:pos="3960"/>
                <w:tab w:val="left" w:pos="4500"/>
                <w:tab w:val="left" w:leader="dot" w:pos="8820"/>
              </w:tabs>
              <w:jc w:val="center"/>
              <w:rPr>
                <w:rFonts w:cs="Arial"/>
                <w:sz w:val="22"/>
                <w:szCs w:val="22"/>
              </w:rPr>
            </w:pPr>
            <w:r w:rsidRPr="008C56B1">
              <w:rPr>
                <w:rFonts w:cs="Arial"/>
                <w:b/>
                <w:sz w:val="22"/>
                <w:szCs w:val="22"/>
              </w:rPr>
              <w:t>HAZARD</w:t>
            </w:r>
            <w:r w:rsidRPr="008C56B1">
              <w:rPr>
                <w:rFonts w:cs="Arial"/>
                <w:sz w:val="22"/>
                <w:szCs w:val="22"/>
              </w:rPr>
              <w:t xml:space="preserve"> </w:t>
            </w:r>
            <w:r w:rsidRPr="008C56B1">
              <w:rPr>
                <w:rFonts w:cs="Arial"/>
                <w:b/>
                <w:sz w:val="22"/>
                <w:szCs w:val="22"/>
              </w:rPr>
              <w:t>IDENTIFICATION</w:t>
            </w:r>
          </w:p>
          <w:p w:rsidR="00BA5E7A" w:rsidRDefault="00BA5E7A" w:rsidP="00120E9F">
            <w:pPr>
              <w:shd w:val="clear" w:color="auto" w:fill="E0E0E0"/>
              <w:tabs>
                <w:tab w:val="left" w:leader="dot" w:pos="3960"/>
                <w:tab w:val="left" w:pos="4500"/>
                <w:tab w:val="left" w:leader="dot" w:pos="8820"/>
              </w:tabs>
              <w:jc w:val="center"/>
              <w:rPr>
                <w:rFonts w:cs="Arial"/>
                <w:b/>
                <w:sz w:val="16"/>
                <w:szCs w:val="16"/>
              </w:rPr>
            </w:pPr>
          </w:p>
          <w:p w:rsidR="00BA5E7A" w:rsidRDefault="00BA5E7A" w:rsidP="00120E9F">
            <w:pPr>
              <w:shd w:val="clear" w:color="auto" w:fill="E0E0E0"/>
              <w:tabs>
                <w:tab w:val="left" w:leader="dot" w:pos="3960"/>
                <w:tab w:val="left" w:pos="4500"/>
                <w:tab w:val="left" w:leader="dot" w:pos="8820"/>
              </w:tabs>
              <w:jc w:val="center"/>
              <w:rPr>
                <w:rFonts w:cs="Arial"/>
                <w:b/>
                <w:sz w:val="16"/>
                <w:szCs w:val="16"/>
              </w:rPr>
            </w:pPr>
            <w:r>
              <w:rPr>
                <w:rFonts w:cs="Arial"/>
                <w:b/>
                <w:sz w:val="16"/>
                <w:szCs w:val="16"/>
              </w:rPr>
              <w:t xml:space="preserve">Hazard - </w:t>
            </w:r>
            <w:r w:rsidRPr="00E94546">
              <w:rPr>
                <w:rFonts w:cs="Arial"/>
                <w:sz w:val="16"/>
                <w:szCs w:val="16"/>
              </w:rPr>
              <w:t>something with the potential to cause harm within the process, task etc. you are assessing.</w:t>
            </w:r>
          </w:p>
          <w:p w:rsidR="00BA5E7A" w:rsidRDefault="00BA5E7A" w:rsidP="00120E9F">
            <w:pPr>
              <w:shd w:val="clear" w:color="auto" w:fill="E0E0E0"/>
              <w:tabs>
                <w:tab w:val="left" w:leader="dot" w:pos="3960"/>
                <w:tab w:val="left" w:pos="4500"/>
                <w:tab w:val="left" w:leader="dot" w:pos="8820"/>
              </w:tabs>
              <w:jc w:val="center"/>
              <w:rPr>
                <w:rFonts w:cs="Arial"/>
                <w:b/>
                <w:sz w:val="16"/>
                <w:szCs w:val="16"/>
              </w:rPr>
            </w:pPr>
          </w:p>
          <w:p w:rsidR="00BA5E7A" w:rsidRPr="00EC5F6F" w:rsidRDefault="00BA5E7A" w:rsidP="00BA5E7A">
            <w:pPr>
              <w:shd w:val="clear" w:color="auto" w:fill="E0E0E0"/>
              <w:tabs>
                <w:tab w:val="left" w:leader="dot" w:pos="3960"/>
                <w:tab w:val="left" w:pos="4500"/>
                <w:tab w:val="left" w:leader="dot" w:pos="8820"/>
              </w:tabs>
              <w:jc w:val="center"/>
              <w:rPr>
                <w:rFonts w:cs="Arial"/>
                <w:b/>
                <w:sz w:val="16"/>
                <w:szCs w:val="16"/>
              </w:rPr>
            </w:pPr>
            <w:r w:rsidRPr="00BA5E7A">
              <w:rPr>
                <w:rFonts w:cs="Arial"/>
                <w:b/>
                <w:sz w:val="16"/>
                <w:szCs w:val="16"/>
              </w:rPr>
              <w:t>NB:</w:t>
            </w:r>
            <w:r>
              <w:rPr>
                <w:rFonts w:cs="Arial"/>
                <w:sz w:val="16"/>
                <w:szCs w:val="16"/>
              </w:rPr>
              <w:t xml:space="preserve"> Consider t</w:t>
            </w:r>
            <w:r w:rsidRPr="00E94546">
              <w:rPr>
                <w:rFonts w:cs="Arial"/>
                <w:sz w:val="16"/>
                <w:szCs w:val="16"/>
              </w:rPr>
              <w:t>hings that you can “foresee” / imagine going wrong and how this could happen?</w:t>
            </w:r>
          </w:p>
        </w:tc>
        <w:tc>
          <w:tcPr>
            <w:tcW w:w="709" w:type="dxa"/>
            <w:shd w:val="clear" w:color="auto" w:fill="D9D9D9" w:themeFill="background1" w:themeFillShade="D9"/>
            <w:vAlign w:val="center"/>
          </w:tcPr>
          <w:p w:rsidR="00BA5E7A" w:rsidRPr="00BA5E7A" w:rsidRDefault="00BA5E7A" w:rsidP="00EC5F6F">
            <w:pPr>
              <w:tabs>
                <w:tab w:val="left" w:pos="3261"/>
                <w:tab w:val="left" w:leader="dot" w:pos="4395"/>
                <w:tab w:val="left" w:pos="5387"/>
                <w:tab w:val="left" w:leader="dot" w:pos="9356"/>
              </w:tabs>
              <w:rPr>
                <w:rFonts w:cs="Arial"/>
                <w:b/>
                <w:sz w:val="20"/>
                <w:szCs w:val="20"/>
              </w:rPr>
            </w:pPr>
            <w:r w:rsidRPr="00BA5E7A">
              <w:rPr>
                <w:rFonts w:cs="Arial"/>
                <w:b/>
                <w:sz w:val="20"/>
                <w:szCs w:val="20"/>
              </w:rPr>
              <w:t>Ref:</w:t>
            </w:r>
          </w:p>
        </w:tc>
        <w:tc>
          <w:tcPr>
            <w:tcW w:w="3969" w:type="dxa"/>
            <w:gridSpan w:val="2"/>
            <w:shd w:val="clear" w:color="auto" w:fill="D9D9D9" w:themeFill="background1" w:themeFillShade="D9"/>
            <w:vAlign w:val="center"/>
          </w:tcPr>
          <w:p w:rsidR="00BA5E7A" w:rsidRPr="00BA5E7A" w:rsidRDefault="00BA5E7A" w:rsidP="0092195B">
            <w:pPr>
              <w:tabs>
                <w:tab w:val="left" w:pos="3261"/>
                <w:tab w:val="left" w:leader="dot" w:pos="4395"/>
                <w:tab w:val="left" w:pos="5387"/>
                <w:tab w:val="left" w:leader="dot" w:pos="9356"/>
              </w:tabs>
              <w:jc w:val="center"/>
              <w:rPr>
                <w:rFonts w:cs="Arial"/>
                <w:b/>
                <w:sz w:val="20"/>
                <w:szCs w:val="20"/>
              </w:rPr>
            </w:pPr>
            <w:r w:rsidRPr="00BA5E7A">
              <w:rPr>
                <w:rFonts w:cs="Arial"/>
                <w:b/>
                <w:sz w:val="20"/>
                <w:szCs w:val="20"/>
              </w:rPr>
              <w:t>Hazard</w:t>
            </w:r>
          </w:p>
        </w:tc>
        <w:tc>
          <w:tcPr>
            <w:tcW w:w="4536" w:type="dxa"/>
            <w:gridSpan w:val="3"/>
            <w:shd w:val="clear" w:color="auto" w:fill="D9D9D9" w:themeFill="background1" w:themeFillShade="D9"/>
            <w:vAlign w:val="center"/>
          </w:tcPr>
          <w:p w:rsidR="00B44778" w:rsidRDefault="00BA5E7A" w:rsidP="00B44778">
            <w:pPr>
              <w:tabs>
                <w:tab w:val="left" w:pos="3261"/>
                <w:tab w:val="left" w:leader="dot" w:pos="4395"/>
                <w:tab w:val="left" w:pos="5387"/>
                <w:tab w:val="left" w:leader="dot" w:pos="9356"/>
              </w:tabs>
              <w:jc w:val="center"/>
              <w:rPr>
                <w:rFonts w:cs="Arial"/>
                <w:b/>
                <w:sz w:val="20"/>
                <w:szCs w:val="20"/>
              </w:rPr>
            </w:pPr>
            <w:r w:rsidRPr="00BA5E7A">
              <w:rPr>
                <w:rFonts w:cs="Arial"/>
                <w:b/>
                <w:sz w:val="20"/>
                <w:szCs w:val="20"/>
              </w:rPr>
              <w:t>Who and How Many can be harmed?</w:t>
            </w:r>
          </w:p>
          <w:p w:rsidR="00BA5E7A" w:rsidRDefault="00BA5E7A" w:rsidP="00B44778">
            <w:pPr>
              <w:tabs>
                <w:tab w:val="left" w:pos="3261"/>
                <w:tab w:val="left" w:leader="dot" w:pos="4395"/>
                <w:tab w:val="left" w:pos="5387"/>
                <w:tab w:val="left" w:leader="dot" w:pos="9356"/>
              </w:tabs>
              <w:jc w:val="center"/>
              <w:rPr>
                <w:rFonts w:cs="Arial"/>
              </w:rPr>
            </w:pPr>
            <w:r w:rsidRPr="00BA5E7A">
              <w:rPr>
                <w:rFonts w:cs="Arial"/>
                <w:sz w:val="16"/>
                <w:szCs w:val="16"/>
              </w:rPr>
              <w:t>e.g. student, staff, contractors etc.</w:t>
            </w:r>
          </w:p>
        </w:tc>
        <w:tc>
          <w:tcPr>
            <w:tcW w:w="2693" w:type="dxa"/>
            <w:gridSpan w:val="2"/>
            <w:shd w:val="clear" w:color="auto" w:fill="D9D9D9" w:themeFill="background1" w:themeFillShade="D9"/>
            <w:vAlign w:val="center"/>
          </w:tcPr>
          <w:p w:rsidR="00BA5E7A" w:rsidRDefault="00BA5E7A" w:rsidP="0092195B">
            <w:pPr>
              <w:tabs>
                <w:tab w:val="left" w:pos="3261"/>
                <w:tab w:val="left" w:leader="dot" w:pos="4395"/>
                <w:tab w:val="left" w:pos="5387"/>
                <w:tab w:val="left" w:leader="dot" w:pos="9356"/>
              </w:tabs>
              <w:jc w:val="center"/>
              <w:rPr>
                <w:rFonts w:cs="Arial"/>
              </w:rPr>
            </w:pPr>
            <w:r w:rsidRPr="00BA5E7A">
              <w:rPr>
                <w:rFonts w:cs="Arial"/>
                <w:b/>
                <w:sz w:val="20"/>
                <w:szCs w:val="20"/>
              </w:rPr>
              <w:t>How can they be harmed?</w:t>
            </w:r>
            <w:r>
              <w:rPr>
                <w:rFonts w:cs="Arial"/>
              </w:rPr>
              <w:t xml:space="preserve"> </w:t>
            </w:r>
            <w:r w:rsidRPr="00BA5E7A">
              <w:rPr>
                <w:rFonts w:cs="Arial"/>
                <w:sz w:val="16"/>
                <w:szCs w:val="16"/>
              </w:rPr>
              <w:t>Describe</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A</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701896">
              <w:rPr>
                <w:rFonts w:cs="Arial"/>
                <w:sz w:val="20"/>
                <w:szCs w:val="20"/>
                <w:lang w:eastAsia="en-GB"/>
              </w:rPr>
              <w:t>Chemicals - various</w:t>
            </w:r>
          </w:p>
        </w:tc>
        <w:tc>
          <w:tcPr>
            <w:tcW w:w="4536" w:type="dxa"/>
            <w:gridSpan w:val="3"/>
            <w:vMerge w:val="restart"/>
            <w:vAlign w:val="center"/>
          </w:tcPr>
          <w:p w:rsidR="00FC65E2" w:rsidRPr="00AC5795" w:rsidRDefault="00AC5795" w:rsidP="00435D87">
            <w:pPr>
              <w:tabs>
                <w:tab w:val="left" w:pos="3261"/>
                <w:tab w:val="left" w:leader="dot" w:pos="4395"/>
                <w:tab w:val="left" w:pos="5387"/>
                <w:tab w:val="left" w:leader="dot" w:pos="9356"/>
              </w:tabs>
              <w:rPr>
                <w:rFonts w:cs="Arial"/>
                <w:sz w:val="20"/>
                <w:szCs w:val="20"/>
              </w:rPr>
            </w:pPr>
            <w:r w:rsidRPr="00AC5795">
              <w:rPr>
                <w:rFonts w:cs="Arial"/>
                <w:sz w:val="20"/>
                <w:szCs w:val="20"/>
              </w:rPr>
              <w:t xml:space="preserve">Up to </w:t>
            </w:r>
            <w:r w:rsidR="00435D87">
              <w:rPr>
                <w:rFonts w:cs="Arial"/>
                <w:sz w:val="20"/>
                <w:szCs w:val="20"/>
              </w:rPr>
              <w:t>30</w:t>
            </w:r>
            <w:ins w:id="2" w:author="Aves, Steve" w:date="2018-10-01T17:30:00Z">
              <w:r w:rsidR="003A31A1" w:rsidRPr="00AC5795">
                <w:rPr>
                  <w:rFonts w:cs="Arial"/>
                  <w:sz w:val="20"/>
                  <w:szCs w:val="20"/>
                </w:rPr>
                <w:t xml:space="preserve"> </w:t>
              </w:r>
            </w:ins>
            <w:r w:rsidRPr="00AC5795">
              <w:rPr>
                <w:rFonts w:cs="Arial"/>
                <w:sz w:val="20"/>
                <w:szCs w:val="20"/>
              </w:rPr>
              <w:t>Student</w:t>
            </w:r>
            <w:r w:rsidR="003A31A1">
              <w:rPr>
                <w:rFonts w:cs="Arial"/>
                <w:sz w:val="20"/>
                <w:szCs w:val="20"/>
              </w:rPr>
              <w:t>s</w:t>
            </w:r>
            <w:r w:rsidRPr="00AC5795">
              <w:rPr>
                <w:rFonts w:cs="Arial"/>
                <w:sz w:val="20"/>
                <w:szCs w:val="20"/>
              </w:rPr>
              <w:t xml:space="preserve"> + staff in any one session</w:t>
            </w: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Pr>
                <w:rFonts w:cs="Arial"/>
                <w:sz w:val="20"/>
                <w:szCs w:val="20"/>
              </w:rPr>
              <w:t>Ingestion</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B</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701896">
              <w:rPr>
                <w:rFonts w:cs="Arial"/>
                <w:sz w:val="20"/>
                <w:szCs w:val="20"/>
                <w:lang w:eastAsia="en-GB"/>
              </w:rPr>
              <w:t>Electrical – various equipment, including spectrophotometer, electrophoresis kit, computers, printers, pH meters</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sidRPr="00AC5795">
              <w:rPr>
                <w:rFonts w:cs="Arial"/>
                <w:sz w:val="20"/>
                <w:szCs w:val="20"/>
              </w:rPr>
              <w:t>Electrocution</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C</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Trip hazards - general in lab</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sidRPr="00AC5795">
              <w:rPr>
                <w:rFonts w:cs="Arial"/>
                <w:sz w:val="20"/>
                <w:szCs w:val="20"/>
              </w:rPr>
              <w:t>Items left on the floor</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D</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Slip</w:t>
            </w:r>
            <w:r>
              <w:rPr>
                <w:rFonts w:cs="Arial"/>
                <w:sz w:val="20"/>
                <w:szCs w:val="20"/>
                <w:lang w:eastAsia="en-GB"/>
              </w:rPr>
              <w:t>s</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B07CC6">
            <w:pPr>
              <w:tabs>
                <w:tab w:val="left" w:pos="3261"/>
                <w:tab w:val="left" w:leader="dot" w:pos="4395"/>
                <w:tab w:val="left" w:pos="5387"/>
                <w:tab w:val="left" w:leader="dot" w:pos="9356"/>
              </w:tabs>
              <w:rPr>
                <w:rFonts w:cs="Arial"/>
                <w:sz w:val="20"/>
                <w:szCs w:val="20"/>
              </w:rPr>
            </w:pPr>
            <w:r w:rsidRPr="00AC5795">
              <w:rPr>
                <w:rFonts w:cs="Arial"/>
                <w:sz w:val="20"/>
                <w:szCs w:val="20"/>
                <w:lang w:eastAsia="en-GB"/>
              </w:rPr>
              <w:t xml:space="preserve">spilt water or other </w:t>
            </w:r>
            <w:r>
              <w:rPr>
                <w:rFonts w:cs="Arial"/>
                <w:sz w:val="20"/>
                <w:szCs w:val="20"/>
                <w:lang w:eastAsia="en-GB"/>
              </w:rPr>
              <w:t>liquids</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E</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Broken glass</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sidRPr="00AC5795">
              <w:rPr>
                <w:rFonts w:cs="Arial"/>
                <w:sz w:val="20"/>
                <w:szCs w:val="20"/>
              </w:rPr>
              <w:t>cuts</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F</w:t>
            </w:r>
          </w:p>
        </w:tc>
        <w:tc>
          <w:tcPr>
            <w:tcW w:w="3969" w:type="dxa"/>
            <w:gridSpan w:val="2"/>
            <w:vAlign w:val="center"/>
          </w:tcPr>
          <w:p w:rsidR="00FC65E2" w:rsidRPr="00435D87" w:rsidRDefault="00FC65E2" w:rsidP="00AC5795">
            <w:pPr>
              <w:tabs>
                <w:tab w:val="left" w:pos="3261"/>
                <w:tab w:val="left" w:leader="dot" w:pos="4395"/>
                <w:tab w:val="left" w:pos="5387"/>
                <w:tab w:val="left" w:leader="dot" w:pos="9356"/>
              </w:tabs>
              <w:rPr>
                <w:rFonts w:cs="Arial"/>
                <w:i/>
                <w:sz w:val="20"/>
                <w:szCs w:val="20"/>
              </w:rPr>
            </w:pP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FC65E2" w:rsidP="00EC5F6F">
            <w:pPr>
              <w:tabs>
                <w:tab w:val="left" w:pos="3261"/>
                <w:tab w:val="left" w:leader="dot" w:pos="4395"/>
                <w:tab w:val="left" w:pos="5387"/>
                <w:tab w:val="left" w:leader="dot" w:pos="9356"/>
              </w:tabs>
              <w:rPr>
                <w:rFonts w:cs="Arial"/>
                <w:sz w:val="20"/>
                <w:szCs w:val="20"/>
              </w:rPr>
            </w:pP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G</w:t>
            </w:r>
          </w:p>
        </w:tc>
        <w:tc>
          <w:tcPr>
            <w:tcW w:w="3969" w:type="dxa"/>
            <w:gridSpan w:val="2"/>
            <w:vAlign w:val="center"/>
          </w:tcPr>
          <w:p w:rsidR="00FC65E2" w:rsidRDefault="00FC65E2" w:rsidP="00EC5F6F">
            <w:pPr>
              <w:tabs>
                <w:tab w:val="left" w:pos="3261"/>
                <w:tab w:val="left" w:leader="dot" w:pos="4395"/>
                <w:tab w:val="left" w:pos="5387"/>
                <w:tab w:val="left" w:leader="dot" w:pos="9356"/>
              </w:tabs>
              <w:rPr>
                <w:rFonts w:cs="Arial"/>
              </w:rPr>
            </w:pP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FC65E2" w:rsidP="00EC5F6F">
            <w:pPr>
              <w:tabs>
                <w:tab w:val="left" w:pos="3261"/>
                <w:tab w:val="left" w:leader="dot" w:pos="4395"/>
                <w:tab w:val="left" w:pos="5387"/>
                <w:tab w:val="left" w:leader="dot" w:pos="9356"/>
              </w:tabs>
              <w:rPr>
                <w:rFonts w:cs="Arial"/>
                <w:sz w:val="20"/>
                <w:szCs w:val="20"/>
              </w:rPr>
            </w:pPr>
          </w:p>
        </w:tc>
      </w:tr>
      <w:tr w:rsidR="00BA5E7A" w:rsidTr="00BA5E7A">
        <w:trPr>
          <w:trHeight w:val="192"/>
        </w:trPr>
        <w:tc>
          <w:tcPr>
            <w:tcW w:w="14992" w:type="dxa"/>
            <w:gridSpan w:val="9"/>
            <w:shd w:val="clear" w:color="auto" w:fill="D9D9D9" w:themeFill="background1" w:themeFillShade="D9"/>
            <w:vAlign w:val="center"/>
          </w:tcPr>
          <w:p w:rsidR="00BA5E7A" w:rsidRPr="008C56B1" w:rsidRDefault="00BA5E7A" w:rsidP="008C56B1">
            <w:pPr>
              <w:tabs>
                <w:tab w:val="left" w:pos="3261"/>
                <w:tab w:val="left" w:leader="dot" w:pos="4395"/>
                <w:tab w:val="left" w:pos="5387"/>
                <w:tab w:val="left" w:leader="dot" w:pos="9356"/>
              </w:tabs>
              <w:jc w:val="center"/>
              <w:rPr>
                <w:rFonts w:cs="Arial"/>
                <w:sz w:val="22"/>
                <w:szCs w:val="22"/>
              </w:rPr>
            </w:pPr>
          </w:p>
        </w:tc>
      </w:tr>
      <w:tr w:rsidR="00BA5E7A" w:rsidTr="00EC5F6F">
        <w:trPr>
          <w:trHeight w:val="198"/>
        </w:trPr>
        <w:tc>
          <w:tcPr>
            <w:tcW w:w="3085" w:type="dxa"/>
            <w:vMerge w:val="restart"/>
            <w:shd w:val="clear" w:color="auto" w:fill="E0E0E0"/>
            <w:vAlign w:val="center"/>
          </w:tcPr>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p w:rsidR="00BA5E7A" w:rsidRDefault="00BA5E7A" w:rsidP="00EC5F6F">
            <w:pPr>
              <w:shd w:val="clear" w:color="auto" w:fill="E0E0E0"/>
              <w:tabs>
                <w:tab w:val="left" w:leader="dot" w:pos="3960"/>
                <w:tab w:val="left" w:pos="4500"/>
                <w:tab w:val="left" w:leader="dot" w:pos="8820"/>
              </w:tabs>
              <w:jc w:val="center"/>
              <w:rPr>
                <w:rFonts w:cs="Arial"/>
                <w:b/>
                <w:sz w:val="22"/>
                <w:szCs w:val="22"/>
              </w:rPr>
            </w:pPr>
            <w:r>
              <w:rPr>
                <w:rFonts w:cs="Arial"/>
                <w:b/>
                <w:sz w:val="22"/>
                <w:szCs w:val="22"/>
              </w:rPr>
              <w:t>EXSITING CONTROL MEASURES IN PLACE</w:t>
            </w:r>
          </w:p>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p w:rsidR="00BA5E7A" w:rsidRDefault="00BA5E7A" w:rsidP="00EC5F6F">
            <w:pPr>
              <w:shd w:val="clear" w:color="auto" w:fill="E0E0E0"/>
              <w:tabs>
                <w:tab w:val="left" w:leader="dot" w:pos="3960"/>
                <w:tab w:val="left" w:pos="4500"/>
                <w:tab w:val="left" w:leader="dot" w:pos="8820"/>
              </w:tabs>
              <w:jc w:val="center"/>
              <w:rPr>
                <w:rFonts w:cs="Arial"/>
                <w:sz w:val="16"/>
                <w:szCs w:val="16"/>
                <w:shd w:val="clear" w:color="auto" w:fill="E0E0E0"/>
              </w:rPr>
            </w:pPr>
            <w:r w:rsidRPr="00E94546">
              <w:rPr>
                <w:rFonts w:cs="Arial"/>
                <w:sz w:val="16"/>
                <w:szCs w:val="16"/>
                <w:shd w:val="clear" w:color="auto" w:fill="E0E0E0"/>
              </w:rPr>
              <w:t>What control measures are already in place to reduce the risk of the hazard becoming a reality?</w:t>
            </w:r>
          </w:p>
          <w:p w:rsidR="00BA5E7A" w:rsidRPr="00E94546" w:rsidRDefault="00BA5E7A" w:rsidP="00EC5F6F">
            <w:pPr>
              <w:shd w:val="clear" w:color="auto" w:fill="E0E0E0"/>
              <w:tabs>
                <w:tab w:val="left" w:leader="dot" w:pos="3960"/>
                <w:tab w:val="left" w:pos="4500"/>
                <w:tab w:val="left" w:leader="dot" w:pos="8820"/>
              </w:tabs>
              <w:jc w:val="center"/>
              <w:rPr>
                <w:rFonts w:cs="Arial"/>
                <w:sz w:val="16"/>
                <w:szCs w:val="16"/>
                <w:shd w:val="clear" w:color="auto" w:fill="E0E0E0"/>
              </w:rPr>
            </w:pPr>
          </w:p>
          <w:p w:rsidR="00BA5E7A" w:rsidRPr="00EC5F6F" w:rsidRDefault="00BA5E7A" w:rsidP="00BA5E7A">
            <w:pPr>
              <w:shd w:val="clear" w:color="auto" w:fill="E0E0E0"/>
              <w:tabs>
                <w:tab w:val="left" w:leader="dot" w:pos="3960"/>
                <w:tab w:val="left" w:pos="4500"/>
                <w:tab w:val="left" w:leader="dot" w:pos="8820"/>
              </w:tabs>
              <w:jc w:val="center"/>
              <w:rPr>
                <w:rFonts w:cs="Arial"/>
                <w:b/>
                <w:sz w:val="16"/>
                <w:szCs w:val="16"/>
              </w:rPr>
            </w:pPr>
            <w:r w:rsidRPr="00E94546">
              <w:rPr>
                <w:rFonts w:cs="Arial"/>
                <w:sz w:val="16"/>
                <w:szCs w:val="16"/>
                <w:shd w:val="clear" w:color="auto" w:fill="E0E0E0"/>
              </w:rPr>
              <w:t xml:space="preserve"> R</w:t>
            </w:r>
            <w:r w:rsidRPr="00E94546">
              <w:rPr>
                <w:rFonts w:cs="Arial"/>
                <w:sz w:val="16"/>
                <w:szCs w:val="16"/>
              </w:rPr>
              <w:t>efer to the hazards identified above i.e. A B C D etc.</w:t>
            </w:r>
          </w:p>
        </w:tc>
        <w:tc>
          <w:tcPr>
            <w:tcW w:w="709" w:type="dxa"/>
            <w:shd w:val="clear" w:color="auto" w:fill="D9D9D9" w:themeFill="background1" w:themeFillShade="D9"/>
            <w:vAlign w:val="center"/>
          </w:tcPr>
          <w:p w:rsidR="00BA5E7A" w:rsidRPr="008C56B1" w:rsidRDefault="008C56B1" w:rsidP="008C56B1">
            <w:pPr>
              <w:tabs>
                <w:tab w:val="left" w:pos="3261"/>
                <w:tab w:val="left" w:leader="dot" w:pos="4395"/>
                <w:tab w:val="left" w:pos="5387"/>
                <w:tab w:val="left" w:leader="dot" w:pos="9356"/>
              </w:tabs>
              <w:jc w:val="center"/>
              <w:rPr>
                <w:rFonts w:cs="Arial"/>
                <w:b/>
                <w:sz w:val="20"/>
                <w:szCs w:val="20"/>
              </w:rPr>
            </w:pPr>
            <w:r w:rsidRPr="008C56B1">
              <w:rPr>
                <w:rFonts w:cs="Arial"/>
                <w:b/>
                <w:sz w:val="20"/>
                <w:szCs w:val="20"/>
              </w:rPr>
              <w:t>Ref:</w:t>
            </w:r>
          </w:p>
        </w:tc>
        <w:tc>
          <w:tcPr>
            <w:tcW w:w="11198" w:type="dxa"/>
            <w:gridSpan w:val="7"/>
            <w:shd w:val="clear" w:color="auto" w:fill="FFFFFF" w:themeFill="background1"/>
            <w:vAlign w:val="center"/>
          </w:tcPr>
          <w:p w:rsidR="00BA5E7A" w:rsidRPr="008C56B1" w:rsidRDefault="008C56B1" w:rsidP="00EC5F6F">
            <w:pPr>
              <w:tabs>
                <w:tab w:val="left" w:pos="3261"/>
                <w:tab w:val="left" w:leader="dot" w:pos="4395"/>
                <w:tab w:val="left" w:pos="5387"/>
                <w:tab w:val="left" w:leader="dot" w:pos="9356"/>
              </w:tabs>
              <w:rPr>
                <w:rFonts w:cs="Arial"/>
                <w:sz w:val="16"/>
                <w:szCs w:val="16"/>
              </w:rPr>
            </w:pPr>
            <w:r w:rsidRPr="008C56B1">
              <w:rPr>
                <w:rFonts w:cs="Arial"/>
                <w:sz w:val="16"/>
                <w:szCs w:val="16"/>
              </w:rPr>
              <w:t>You may combine some of the hazards together if one control measure addresses more than one hazard</w:t>
            </w:r>
            <w:r>
              <w:rPr>
                <w:rFonts w:cs="Arial"/>
                <w:sz w:val="16"/>
                <w:szCs w:val="16"/>
              </w:rPr>
              <w:t xml:space="preserve"> e.g. A, C &amp; E to save repeating the same information </w:t>
            </w:r>
          </w:p>
        </w:tc>
      </w:tr>
      <w:tr w:rsidR="008C56B1" w:rsidTr="00EC5F6F">
        <w:trPr>
          <w:trHeight w:val="198"/>
        </w:trPr>
        <w:tc>
          <w:tcPr>
            <w:tcW w:w="3085" w:type="dxa"/>
            <w:vMerge/>
            <w:shd w:val="clear" w:color="auto" w:fill="E0E0E0"/>
            <w:vAlign w:val="center"/>
          </w:tcPr>
          <w:p w:rsidR="008C56B1" w:rsidRDefault="008C56B1"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8C56B1" w:rsidRPr="008C56B1" w:rsidRDefault="008C56B1"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A</w:t>
            </w:r>
          </w:p>
        </w:tc>
        <w:tc>
          <w:tcPr>
            <w:tcW w:w="11198" w:type="dxa"/>
            <w:gridSpan w:val="7"/>
            <w:shd w:val="clear" w:color="auto" w:fill="FFFFFF" w:themeFill="background1"/>
            <w:vAlign w:val="center"/>
          </w:tcPr>
          <w:p w:rsidR="008C56B1" w:rsidRDefault="00B07CC6" w:rsidP="00EC5F6F">
            <w:pPr>
              <w:tabs>
                <w:tab w:val="left" w:pos="3261"/>
                <w:tab w:val="left" w:leader="dot" w:pos="4395"/>
                <w:tab w:val="left" w:pos="5387"/>
                <w:tab w:val="left" w:leader="dot" w:pos="9356"/>
              </w:tabs>
              <w:rPr>
                <w:rFonts w:cs="Arial"/>
              </w:rPr>
            </w:pPr>
            <w:r>
              <w:rPr>
                <w:rFonts w:cs="Arial"/>
                <w:sz w:val="20"/>
                <w:szCs w:val="20"/>
                <w:lang w:eastAsia="en-GB"/>
              </w:rPr>
              <w:t>C</w:t>
            </w:r>
            <w:r w:rsidRPr="00AC5795">
              <w:rPr>
                <w:rFonts w:cs="Arial"/>
                <w:sz w:val="20"/>
                <w:szCs w:val="20"/>
                <w:lang w:eastAsia="en-GB"/>
              </w:rPr>
              <w:t>are taken,</w:t>
            </w:r>
            <w:r>
              <w:rPr>
                <w:rFonts w:cs="Arial"/>
                <w:sz w:val="20"/>
                <w:szCs w:val="20"/>
                <w:lang w:eastAsia="en-GB"/>
              </w:rPr>
              <w:t xml:space="preserve"> gloves are worn,</w:t>
            </w:r>
            <w:r w:rsidRPr="00AC5795">
              <w:rPr>
                <w:rFonts w:cs="Arial"/>
                <w:sz w:val="20"/>
                <w:szCs w:val="20"/>
                <w:lang w:eastAsia="en-GB"/>
              </w:rPr>
              <w:t xml:space="preserve"> see COSHH forms for individual experiments accompanying this risk assessment</w:t>
            </w:r>
          </w:p>
        </w:tc>
      </w:tr>
      <w:tr w:rsidR="00BA5E7A" w:rsidTr="00EC5F6F">
        <w:trPr>
          <w:trHeight w:val="192"/>
        </w:trPr>
        <w:tc>
          <w:tcPr>
            <w:tcW w:w="3085" w:type="dxa"/>
            <w:vMerge/>
            <w:shd w:val="clear" w:color="auto" w:fill="E0E0E0"/>
            <w:vAlign w:val="center"/>
          </w:tcPr>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BA5E7A" w:rsidRPr="008C56B1" w:rsidRDefault="00BA5E7A"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B</w:t>
            </w:r>
          </w:p>
        </w:tc>
        <w:tc>
          <w:tcPr>
            <w:tcW w:w="11198" w:type="dxa"/>
            <w:gridSpan w:val="7"/>
            <w:shd w:val="clear" w:color="auto" w:fill="FFFFFF" w:themeFill="background1"/>
            <w:vAlign w:val="center"/>
          </w:tcPr>
          <w:p w:rsidR="00BA5E7A"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PAT tested</w:t>
            </w:r>
            <w:r w:rsidR="00DF7CDD">
              <w:rPr>
                <w:rFonts w:cs="Arial"/>
                <w:sz w:val="20"/>
                <w:szCs w:val="20"/>
                <w:lang w:eastAsia="en-GB"/>
              </w:rPr>
              <w:t xml:space="preserve"> of electrical equipment is in date, visual check has been made prior to use.</w:t>
            </w:r>
          </w:p>
        </w:tc>
      </w:tr>
      <w:tr w:rsidR="00BA5E7A" w:rsidTr="00EC5F6F">
        <w:trPr>
          <w:trHeight w:val="192"/>
        </w:trPr>
        <w:tc>
          <w:tcPr>
            <w:tcW w:w="3085" w:type="dxa"/>
            <w:vMerge/>
            <w:shd w:val="clear" w:color="auto" w:fill="E0E0E0"/>
            <w:vAlign w:val="center"/>
          </w:tcPr>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BA5E7A" w:rsidRPr="008C56B1" w:rsidRDefault="00BA5E7A"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C</w:t>
            </w:r>
          </w:p>
        </w:tc>
        <w:tc>
          <w:tcPr>
            <w:tcW w:w="11198" w:type="dxa"/>
            <w:gridSpan w:val="7"/>
            <w:shd w:val="clear" w:color="auto" w:fill="FFFFFF" w:themeFill="background1"/>
            <w:vAlign w:val="center"/>
          </w:tcPr>
          <w:p w:rsidR="00BA5E7A" w:rsidRDefault="00B07CC6" w:rsidP="00EC5F6F">
            <w:pPr>
              <w:tabs>
                <w:tab w:val="left" w:pos="3261"/>
                <w:tab w:val="left" w:leader="dot" w:pos="4395"/>
                <w:tab w:val="left" w:pos="5387"/>
                <w:tab w:val="left" w:leader="dot" w:pos="9356"/>
              </w:tabs>
              <w:rPr>
                <w:rFonts w:cs="Arial"/>
              </w:rPr>
            </w:pPr>
            <w:r>
              <w:rPr>
                <w:rFonts w:cs="Arial"/>
                <w:sz w:val="20"/>
                <w:szCs w:val="20"/>
              </w:rPr>
              <w:t>C</w:t>
            </w:r>
            <w:r w:rsidRPr="00A57AA7">
              <w:rPr>
                <w:rFonts w:cs="Arial"/>
                <w:sz w:val="20"/>
                <w:szCs w:val="20"/>
              </w:rPr>
              <w:t xml:space="preserve">are taken, all bags </w:t>
            </w:r>
            <w:proofErr w:type="spellStart"/>
            <w:r w:rsidRPr="00A57AA7">
              <w:rPr>
                <w:rFonts w:cs="Arial"/>
                <w:sz w:val="20"/>
                <w:szCs w:val="20"/>
              </w:rPr>
              <w:t>etc</w:t>
            </w:r>
            <w:proofErr w:type="spellEnd"/>
            <w:r w:rsidRPr="00A57AA7">
              <w:rPr>
                <w:rFonts w:cs="Arial"/>
                <w:sz w:val="20"/>
                <w:szCs w:val="20"/>
              </w:rPr>
              <w:t xml:space="preserve"> </w:t>
            </w:r>
            <w:r>
              <w:rPr>
                <w:rFonts w:cs="Arial"/>
                <w:sz w:val="20"/>
                <w:szCs w:val="20"/>
              </w:rPr>
              <w:t xml:space="preserve">are </w:t>
            </w:r>
            <w:r w:rsidRPr="00A57AA7">
              <w:rPr>
                <w:rFonts w:cs="Arial"/>
                <w:sz w:val="20"/>
                <w:szCs w:val="20"/>
              </w:rPr>
              <w:t>stored in lockers outside</w:t>
            </w:r>
            <w:r>
              <w:rPr>
                <w:rFonts w:cs="Arial"/>
                <w:sz w:val="20"/>
                <w:szCs w:val="20"/>
              </w:rPr>
              <w:t xml:space="preserve"> of the lab</w:t>
            </w:r>
          </w:p>
        </w:tc>
      </w:tr>
      <w:tr w:rsidR="00AC5795" w:rsidTr="00B27B86">
        <w:trPr>
          <w:trHeight w:val="192"/>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D</w:t>
            </w:r>
          </w:p>
        </w:tc>
        <w:tc>
          <w:tcPr>
            <w:tcW w:w="11198" w:type="dxa"/>
            <w:gridSpan w:val="7"/>
            <w:shd w:val="clear" w:color="auto" w:fill="FFFFFF" w:themeFill="background1"/>
          </w:tcPr>
          <w:p w:rsidR="00AC5795" w:rsidRPr="00A57AA7" w:rsidRDefault="00B07CC6" w:rsidP="00232268">
            <w:pPr>
              <w:rPr>
                <w:rFonts w:cs="Arial"/>
                <w:sz w:val="20"/>
                <w:szCs w:val="20"/>
              </w:rPr>
            </w:pPr>
            <w:r>
              <w:rPr>
                <w:rFonts w:cs="Arial"/>
                <w:sz w:val="20"/>
                <w:szCs w:val="20"/>
                <w:lang w:eastAsia="en-GB"/>
              </w:rPr>
              <w:t>A</w:t>
            </w:r>
            <w:r w:rsidRPr="00AC5795">
              <w:rPr>
                <w:rFonts w:cs="Arial"/>
                <w:sz w:val="20"/>
                <w:szCs w:val="20"/>
                <w:lang w:eastAsia="en-GB"/>
              </w:rPr>
              <w:t>ll spillages cleared up immediately, correct signage used whe</w:t>
            </w:r>
            <w:r w:rsidR="00232268">
              <w:rPr>
                <w:rFonts w:cs="Arial"/>
                <w:sz w:val="20"/>
                <w:szCs w:val="20"/>
                <w:lang w:eastAsia="en-GB"/>
              </w:rPr>
              <w:t xml:space="preserve">n </w:t>
            </w:r>
            <w:r w:rsidRPr="00AC5795">
              <w:rPr>
                <w:rFonts w:cs="Arial"/>
                <w:sz w:val="20"/>
                <w:szCs w:val="20"/>
                <w:lang w:eastAsia="en-GB"/>
              </w:rPr>
              <w:t>required</w:t>
            </w:r>
          </w:p>
        </w:tc>
      </w:tr>
      <w:tr w:rsidR="00AC5795" w:rsidTr="009A1EB1">
        <w:trPr>
          <w:trHeight w:val="192"/>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E</w:t>
            </w:r>
          </w:p>
        </w:tc>
        <w:tc>
          <w:tcPr>
            <w:tcW w:w="11198" w:type="dxa"/>
            <w:gridSpan w:val="7"/>
            <w:shd w:val="clear" w:color="auto" w:fill="FFFFFF" w:themeFill="background1"/>
          </w:tcPr>
          <w:p w:rsidR="00AC5795" w:rsidRPr="00A57AA7" w:rsidRDefault="00DF7CDD" w:rsidP="0039465B">
            <w:pPr>
              <w:rPr>
                <w:rFonts w:cs="Arial"/>
                <w:sz w:val="20"/>
                <w:szCs w:val="20"/>
              </w:rPr>
            </w:pPr>
            <w:r>
              <w:rPr>
                <w:rFonts w:cs="Arial"/>
                <w:sz w:val="20"/>
                <w:szCs w:val="20"/>
              </w:rPr>
              <w:t>A</w:t>
            </w:r>
            <w:r w:rsidRPr="00A57AA7">
              <w:rPr>
                <w:rFonts w:cs="Arial"/>
                <w:sz w:val="20"/>
                <w:szCs w:val="20"/>
              </w:rPr>
              <w:t>ll breakages cleared up immediately, member of staff informed</w:t>
            </w:r>
          </w:p>
        </w:tc>
      </w:tr>
      <w:tr w:rsidR="00AC5795" w:rsidTr="00EC5F6F">
        <w:trPr>
          <w:trHeight w:val="192"/>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F</w:t>
            </w:r>
          </w:p>
        </w:tc>
        <w:tc>
          <w:tcPr>
            <w:tcW w:w="11198" w:type="dxa"/>
            <w:gridSpan w:val="7"/>
            <w:shd w:val="clear" w:color="auto" w:fill="FFFFFF" w:themeFill="background1"/>
            <w:vAlign w:val="center"/>
          </w:tcPr>
          <w:p w:rsidR="00AC5795" w:rsidRPr="008671FD" w:rsidRDefault="00AC5795" w:rsidP="00D92A10">
            <w:pPr>
              <w:tabs>
                <w:tab w:val="left" w:pos="3261"/>
                <w:tab w:val="left" w:leader="dot" w:pos="4395"/>
                <w:tab w:val="left" w:pos="5387"/>
                <w:tab w:val="left" w:leader="dot" w:pos="9356"/>
              </w:tabs>
              <w:rPr>
                <w:rFonts w:cs="Arial"/>
                <w:sz w:val="20"/>
                <w:szCs w:val="20"/>
              </w:rPr>
            </w:pPr>
          </w:p>
        </w:tc>
      </w:tr>
      <w:tr w:rsidR="00AC5795" w:rsidTr="00EC57E6">
        <w:trPr>
          <w:trHeight w:val="305"/>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G</w:t>
            </w:r>
          </w:p>
        </w:tc>
        <w:tc>
          <w:tcPr>
            <w:tcW w:w="11198" w:type="dxa"/>
            <w:gridSpan w:val="7"/>
            <w:shd w:val="clear" w:color="auto" w:fill="FFFFFF" w:themeFill="background1"/>
          </w:tcPr>
          <w:p w:rsidR="00AC5795" w:rsidRPr="00A57AA7" w:rsidRDefault="00AC5795" w:rsidP="00D92A10">
            <w:pPr>
              <w:rPr>
                <w:rFonts w:cs="Arial"/>
                <w:sz w:val="20"/>
                <w:szCs w:val="20"/>
              </w:rPr>
            </w:pPr>
          </w:p>
        </w:tc>
      </w:tr>
      <w:tr w:rsidR="00AC5795" w:rsidTr="00BA5E7A">
        <w:trPr>
          <w:trHeight w:val="192"/>
        </w:trPr>
        <w:tc>
          <w:tcPr>
            <w:tcW w:w="14992" w:type="dxa"/>
            <w:gridSpan w:val="9"/>
            <w:shd w:val="clear" w:color="auto" w:fill="D9D9D9" w:themeFill="background1" w:themeFillShade="D9"/>
            <w:vAlign w:val="center"/>
          </w:tcPr>
          <w:p w:rsidR="00AC5795" w:rsidRDefault="00AC5795" w:rsidP="00EC5F6F">
            <w:pPr>
              <w:tabs>
                <w:tab w:val="left" w:pos="3261"/>
                <w:tab w:val="left" w:leader="dot" w:pos="4395"/>
                <w:tab w:val="left" w:pos="5387"/>
                <w:tab w:val="left" w:leader="dot" w:pos="9356"/>
              </w:tabs>
              <w:rPr>
                <w:rFonts w:cs="Arial"/>
              </w:rPr>
            </w:pPr>
          </w:p>
        </w:tc>
      </w:tr>
      <w:tr w:rsidR="0092195B" w:rsidTr="00EC5F6F">
        <w:trPr>
          <w:trHeight w:val="192"/>
        </w:trPr>
        <w:tc>
          <w:tcPr>
            <w:tcW w:w="3085" w:type="dxa"/>
            <w:vMerge w:val="restart"/>
            <w:shd w:val="clear" w:color="auto" w:fill="E0E0E0"/>
            <w:vAlign w:val="center"/>
          </w:tcPr>
          <w:p w:rsidR="0092195B" w:rsidRDefault="00BA5E7A" w:rsidP="00EC5F6F">
            <w:pPr>
              <w:shd w:val="clear" w:color="auto" w:fill="E0E0E0"/>
              <w:tabs>
                <w:tab w:val="left" w:leader="dot" w:pos="3960"/>
                <w:tab w:val="left" w:pos="4500"/>
                <w:tab w:val="left" w:leader="dot" w:pos="8820"/>
              </w:tabs>
              <w:jc w:val="center"/>
              <w:rPr>
                <w:rFonts w:cs="Arial"/>
                <w:b/>
                <w:sz w:val="22"/>
                <w:szCs w:val="22"/>
              </w:rPr>
            </w:pPr>
            <w:r>
              <w:br w:type="page"/>
            </w:r>
            <w:r w:rsidR="0092195B">
              <w:rPr>
                <w:rFonts w:cs="Arial"/>
                <w:b/>
                <w:sz w:val="22"/>
                <w:szCs w:val="22"/>
              </w:rPr>
              <w:t>RISK ASSESSMENT SCORE</w:t>
            </w:r>
          </w:p>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p w:rsidR="0092195B" w:rsidRDefault="0092195B" w:rsidP="00EC5F6F">
            <w:pPr>
              <w:shd w:val="clear" w:color="auto" w:fill="E0E0E0"/>
              <w:tabs>
                <w:tab w:val="left" w:leader="dot" w:pos="3960"/>
                <w:tab w:val="left" w:pos="4500"/>
                <w:tab w:val="left" w:leader="dot" w:pos="8820"/>
              </w:tabs>
              <w:jc w:val="center"/>
              <w:rPr>
                <w:rFonts w:cs="Arial"/>
                <w:sz w:val="16"/>
                <w:szCs w:val="16"/>
              </w:rPr>
            </w:pPr>
            <w:r w:rsidRPr="00EC5F6F">
              <w:rPr>
                <w:rFonts w:cs="Arial"/>
                <w:sz w:val="16"/>
                <w:szCs w:val="16"/>
              </w:rPr>
              <w:t>Use the consequence</w:t>
            </w:r>
            <w:r>
              <w:rPr>
                <w:rFonts w:cs="Arial"/>
                <w:sz w:val="16"/>
                <w:szCs w:val="16"/>
              </w:rPr>
              <w:t xml:space="preserve"> (table 1a)</w:t>
            </w:r>
            <w:r w:rsidRPr="00EC5F6F">
              <w:rPr>
                <w:rFonts w:cs="Arial"/>
                <w:sz w:val="16"/>
                <w:szCs w:val="16"/>
              </w:rPr>
              <w:t xml:space="preserve"> and likelihood</w:t>
            </w:r>
            <w:r>
              <w:rPr>
                <w:rFonts w:cs="Arial"/>
                <w:sz w:val="16"/>
                <w:szCs w:val="16"/>
              </w:rPr>
              <w:t xml:space="preserve"> (table 1b)</w:t>
            </w:r>
            <w:r w:rsidRPr="00EC5F6F">
              <w:rPr>
                <w:rFonts w:cs="Arial"/>
                <w:sz w:val="16"/>
                <w:szCs w:val="16"/>
              </w:rPr>
              <w:t xml:space="preserve"> tables overleaf</w:t>
            </w:r>
            <w:r>
              <w:rPr>
                <w:rFonts w:cs="Arial"/>
                <w:sz w:val="16"/>
                <w:szCs w:val="16"/>
              </w:rPr>
              <w:t xml:space="preserve"> to calculate the risk score (table 1c)</w:t>
            </w:r>
          </w:p>
          <w:p w:rsidR="0092195B" w:rsidRDefault="0092195B" w:rsidP="00EC5F6F">
            <w:pPr>
              <w:shd w:val="clear" w:color="auto" w:fill="E0E0E0"/>
              <w:tabs>
                <w:tab w:val="left" w:leader="dot" w:pos="3960"/>
                <w:tab w:val="left" w:pos="4500"/>
                <w:tab w:val="left" w:leader="dot" w:pos="8820"/>
              </w:tabs>
              <w:jc w:val="center"/>
              <w:rPr>
                <w:rFonts w:cs="Arial"/>
                <w:sz w:val="16"/>
                <w:szCs w:val="16"/>
              </w:rPr>
            </w:pPr>
          </w:p>
          <w:p w:rsidR="0092195B" w:rsidRPr="00EC5F6F" w:rsidRDefault="0092195B" w:rsidP="00BA5E7A">
            <w:pPr>
              <w:shd w:val="clear" w:color="auto" w:fill="E0E0E0"/>
              <w:tabs>
                <w:tab w:val="left" w:leader="dot" w:pos="3960"/>
                <w:tab w:val="left" w:pos="4500"/>
                <w:tab w:val="left" w:leader="dot" w:pos="8820"/>
              </w:tabs>
              <w:jc w:val="center"/>
              <w:rPr>
                <w:rFonts w:cs="Arial"/>
                <w:sz w:val="16"/>
                <w:szCs w:val="16"/>
              </w:rPr>
            </w:pPr>
            <w:r w:rsidRPr="00BA5E7A">
              <w:rPr>
                <w:rFonts w:cs="Arial"/>
                <w:b/>
                <w:sz w:val="16"/>
                <w:szCs w:val="16"/>
              </w:rPr>
              <w:t>NB</w:t>
            </w:r>
            <w:r>
              <w:rPr>
                <w:rFonts w:cs="Arial"/>
                <w:sz w:val="16"/>
                <w:szCs w:val="16"/>
              </w:rPr>
              <w:t xml:space="preserve">: Take into account existing controls </w:t>
            </w:r>
          </w:p>
        </w:tc>
        <w:tc>
          <w:tcPr>
            <w:tcW w:w="709" w:type="dxa"/>
            <w:shd w:val="clear" w:color="auto" w:fill="D9D9D9" w:themeFill="background1" w:themeFillShade="D9"/>
            <w:vAlign w:val="center"/>
          </w:tcPr>
          <w:p w:rsidR="0092195B" w:rsidRPr="008C56B1" w:rsidRDefault="0092195B" w:rsidP="00EC5F6F">
            <w:pPr>
              <w:tabs>
                <w:tab w:val="left" w:pos="3261"/>
                <w:tab w:val="left" w:leader="dot" w:pos="4395"/>
                <w:tab w:val="left" w:pos="5387"/>
                <w:tab w:val="left" w:leader="dot" w:pos="9356"/>
              </w:tabs>
              <w:jc w:val="center"/>
              <w:rPr>
                <w:rFonts w:cs="Arial"/>
                <w:b/>
                <w:sz w:val="20"/>
                <w:szCs w:val="20"/>
              </w:rPr>
            </w:pPr>
            <w:r w:rsidRPr="008C56B1">
              <w:rPr>
                <w:rFonts w:cs="Arial"/>
                <w:b/>
                <w:sz w:val="20"/>
                <w:szCs w:val="20"/>
              </w:rPr>
              <w:t>Risk</w:t>
            </w:r>
          </w:p>
        </w:tc>
        <w:tc>
          <w:tcPr>
            <w:tcW w:w="3969" w:type="dxa"/>
            <w:gridSpan w:val="2"/>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Consequence (1-5)</w:t>
            </w:r>
          </w:p>
        </w:tc>
        <w:tc>
          <w:tcPr>
            <w:tcW w:w="510" w:type="dxa"/>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X</w:t>
            </w:r>
          </w:p>
        </w:tc>
        <w:tc>
          <w:tcPr>
            <w:tcW w:w="4026" w:type="dxa"/>
            <w:gridSpan w:val="2"/>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Likelihood (1 - 5)</w:t>
            </w:r>
          </w:p>
        </w:tc>
        <w:tc>
          <w:tcPr>
            <w:tcW w:w="453" w:type="dxa"/>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w:t>
            </w:r>
          </w:p>
        </w:tc>
        <w:tc>
          <w:tcPr>
            <w:tcW w:w="2240" w:type="dxa"/>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Risk Score (1-25)</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A</w:t>
            </w:r>
          </w:p>
        </w:tc>
        <w:tc>
          <w:tcPr>
            <w:tcW w:w="3969"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3</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AC5795"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DF7CDD" w:rsidP="00EC5F6F">
            <w:pPr>
              <w:tabs>
                <w:tab w:val="left" w:pos="3261"/>
                <w:tab w:val="left" w:leader="dot" w:pos="4395"/>
                <w:tab w:val="left" w:pos="5387"/>
                <w:tab w:val="left" w:leader="dot" w:pos="9356"/>
              </w:tabs>
              <w:rPr>
                <w:rFonts w:cs="Arial"/>
              </w:rPr>
            </w:pPr>
            <w:r>
              <w:rPr>
                <w:rFonts w:cs="Arial"/>
              </w:rPr>
              <w:t>6</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B</w:t>
            </w:r>
          </w:p>
        </w:tc>
        <w:tc>
          <w:tcPr>
            <w:tcW w:w="3969"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5</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1</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DF7CDD" w:rsidP="00EC5F6F">
            <w:pPr>
              <w:tabs>
                <w:tab w:val="left" w:pos="3261"/>
                <w:tab w:val="left" w:leader="dot" w:pos="4395"/>
                <w:tab w:val="left" w:pos="5387"/>
                <w:tab w:val="left" w:leader="dot" w:pos="9356"/>
              </w:tabs>
              <w:rPr>
                <w:rFonts w:cs="Arial"/>
              </w:rPr>
            </w:pPr>
            <w:r>
              <w:rPr>
                <w:rFonts w:cs="Arial"/>
              </w:rPr>
              <w:t>5</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C</w:t>
            </w:r>
          </w:p>
        </w:tc>
        <w:tc>
          <w:tcPr>
            <w:tcW w:w="3969"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DF7CDD" w:rsidP="00EC5F6F">
            <w:pPr>
              <w:tabs>
                <w:tab w:val="left" w:pos="3261"/>
                <w:tab w:val="left" w:leader="dot" w:pos="4395"/>
                <w:tab w:val="left" w:pos="5387"/>
                <w:tab w:val="left" w:leader="dot" w:pos="9356"/>
              </w:tabs>
              <w:rPr>
                <w:rFonts w:cs="Arial"/>
              </w:rPr>
            </w:pPr>
            <w:r>
              <w:rPr>
                <w:rFonts w:cs="Arial"/>
              </w:rPr>
              <w:t>4</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Pr>
                <w:rFonts w:cs="Arial"/>
                <w:sz w:val="22"/>
                <w:szCs w:val="22"/>
              </w:rPr>
              <w:t>D</w:t>
            </w:r>
          </w:p>
        </w:tc>
        <w:tc>
          <w:tcPr>
            <w:tcW w:w="3969"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1C2FA5" w:rsidP="00EC5F6F">
            <w:pPr>
              <w:tabs>
                <w:tab w:val="left" w:pos="3261"/>
                <w:tab w:val="left" w:leader="dot" w:pos="4395"/>
                <w:tab w:val="left" w:pos="5387"/>
                <w:tab w:val="left" w:leader="dot" w:pos="9356"/>
              </w:tabs>
              <w:rPr>
                <w:rFonts w:cs="Arial"/>
              </w:rPr>
            </w:pPr>
            <w:r>
              <w:rPr>
                <w:rFonts w:cs="Arial"/>
              </w:rPr>
              <w:t>4</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Pr>
                <w:rFonts w:cs="Arial"/>
                <w:sz w:val="22"/>
                <w:szCs w:val="22"/>
              </w:rPr>
              <w:t>E</w:t>
            </w:r>
          </w:p>
        </w:tc>
        <w:tc>
          <w:tcPr>
            <w:tcW w:w="3969"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1C2FA5" w:rsidP="00EC5F6F">
            <w:pPr>
              <w:tabs>
                <w:tab w:val="left" w:pos="3261"/>
                <w:tab w:val="left" w:leader="dot" w:pos="4395"/>
                <w:tab w:val="left" w:pos="5387"/>
                <w:tab w:val="left" w:leader="dot" w:pos="9356"/>
              </w:tabs>
              <w:rPr>
                <w:rFonts w:cs="Arial"/>
              </w:rPr>
            </w:pPr>
            <w:r>
              <w:rPr>
                <w:rFonts w:cs="Arial"/>
              </w:rPr>
              <w:t>4</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Pr>
                <w:rFonts w:cs="Arial"/>
                <w:sz w:val="22"/>
                <w:szCs w:val="22"/>
              </w:rPr>
              <w:t>F</w:t>
            </w:r>
          </w:p>
        </w:tc>
        <w:tc>
          <w:tcPr>
            <w:tcW w:w="3969" w:type="dxa"/>
            <w:gridSpan w:val="2"/>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92195B" w:rsidP="00EC5F6F">
            <w:pPr>
              <w:tabs>
                <w:tab w:val="left" w:pos="3261"/>
                <w:tab w:val="left" w:leader="dot" w:pos="4395"/>
                <w:tab w:val="left" w:pos="5387"/>
                <w:tab w:val="left" w:leader="dot" w:pos="9356"/>
              </w:tabs>
              <w:rPr>
                <w:rFonts w:cs="Arial"/>
              </w:rPr>
            </w:pPr>
          </w:p>
        </w:tc>
      </w:tr>
      <w:tr w:rsidR="003A31A1" w:rsidTr="003A31A1">
        <w:tblPrEx>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 w:author="Aves, Steve" w:date="2018-10-01T17:33:00Z">
            <w:tblPrEx>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92"/>
          <w:trPrChange w:id="4" w:author="Aves, Steve" w:date="2018-10-01T17:33:00Z">
            <w:trPr>
              <w:gridAfter w:val="0"/>
              <w:trHeight w:val="192"/>
            </w:trPr>
          </w:trPrChange>
        </w:trPr>
        <w:tc>
          <w:tcPr>
            <w:tcW w:w="3085" w:type="dxa"/>
            <w:vMerge/>
            <w:shd w:val="clear" w:color="auto" w:fill="E0E0E0"/>
            <w:vAlign w:val="center"/>
            <w:tcPrChange w:id="5" w:author="Aves, Steve" w:date="2018-10-01T17:33:00Z">
              <w:tcPr>
                <w:tcW w:w="3085" w:type="dxa"/>
                <w:gridSpan w:val="2"/>
                <w:vMerge/>
                <w:shd w:val="clear" w:color="auto" w:fill="E0E0E0"/>
                <w:vAlign w:val="center"/>
              </w:tcPr>
            </w:tcPrChange>
          </w:tcPr>
          <w:p w:rsidR="003A31A1" w:rsidRDefault="003A31A1"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Change w:id="6" w:author="Aves, Steve" w:date="2018-10-01T17:33:00Z">
              <w:tcPr>
                <w:tcW w:w="709" w:type="dxa"/>
                <w:gridSpan w:val="2"/>
                <w:shd w:val="clear" w:color="auto" w:fill="D9D9D9" w:themeFill="background1" w:themeFillShade="D9"/>
                <w:vAlign w:val="center"/>
              </w:tcPr>
            </w:tcPrChange>
          </w:tcPr>
          <w:p w:rsidR="003A31A1" w:rsidRPr="008C56B1" w:rsidRDefault="003A31A1" w:rsidP="008C56B1">
            <w:pPr>
              <w:tabs>
                <w:tab w:val="left" w:pos="3261"/>
                <w:tab w:val="left" w:leader="dot" w:pos="4395"/>
                <w:tab w:val="left" w:pos="5387"/>
                <w:tab w:val="left" w:leader="dot" w:pos="9356"/>
              </w:tabs>
              <w:jc w:val="center"/>
              <w:rPr>
                <w:rFonts w:cs="Arial"/>
                <w:sz w:val="22"/>
                <w:szCs w:val="22"/>
              </w:rPr>
            </w:pPr>
            <w:r>
              <w:rPr>
                <w:rFonts w:cs="Arial"/>
                <w:sz w:val="22"/>
                <w:szCs w:val="22"/>
              </w:rPr>
              <w:t>G</w:t>
            </w:r>
          </w:p>
        </w:tc>
        <w:tc>
          <w:tcPr>
            <w:tcW w:w="3969" w:type="dxa"/>
            <w:gridSpan w:val="2"/>
            <w:shd w:val="clear" w:color="auto" w:fill="FFFFFF" w:themeFill="background1"/>
            <w:vAlign w:val="center"/>
            <w:tcPrChange w:id="7" w:author="Aves, Steve" w:date="2018-10-01T17:33:00Z">
              <w:tcPr>
                <w:tcW w:w="3969" w:type="dxa"/>
                <w:gridSpan w:val="3"/>
                <w:shd w:val="clear" w:color="auto" w:fill="FFFFFF" w:themeFill="background1"/>
                <w:vAlign w:val="center"/>
              </w:tcPr>
            </w:tcPrChange>
          </w:tcPr>
          <w:p w:rsidR="003A31A1" w:rsidRDefault="003A31A1" w:rsidP="00EC5F6F">
            <w:pPr>
              <w:tabs>
                <w:tab w:val="left" w:pos="3261"/>
                <w:tab w:val="left" w:leader="dot" w:pos="4395"/>
                <w:tab w:val="left" w:pos="5387"/>
                <w:tab w:val="left" w:leader="dot" w:pos="9356"/>
              </w:tabs>
              <w:rPr>
                <w:rFonts w:cs="Arial"/>
              </w:rPr>
            </w:pPr>
          </w:p>
        </w:tc>
        <w:tc>
          <w:tcPr>
            <w:tcW w:w="510" w:type="dxa"/>
            <w:shd w:val="clear" w:color="auto" w:fill="FFFFFF" w:themeFill="background1"/>
            <w:vAlign w:val="center"/>
            <w:tcPrChange w:id="8" w:author="Aves, Steve" w:date="2018-10-01T17:33:00Z">
              <w:tcPr>
                <w:tcW w:w="510" w:type="dxa"/>
                <w:gridSpan w:val="2"/>
                <w:shd w:val="clear" w:color="auto" w:fill="FFFFFF" w:themeFill="background1"/>
                <w:vAlign w:val="center"/>
              </w:tcPr>
            </w:tcPrChange>
          </w:tcPr>
          <w:p w:rsidR="003A31A1" w:rsidRDefault="003A31A1"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Change w:id="9" w:author="Aves, Steve" w:date="2018-10-01T17:33:00Z">
              <w:tcPr>
                <w:tcW w:w="4026" w:type="dxa"/>
                <w:gridSpan w:val="3"/>
                <w:shd w:val="clear" w:color="auto" w:fill="FFFFFF" w:themeFill="background1"/>
                <w:vAlign w:val="center"/>
              </w:tcPr>
            </w:tcPrChange>
          </w:tcPr>
          <w:p w:rsidR="003A31A1" w:rsidRDefault="003A31A1" w:rsidP="00EC5F6F">
            <w:pPr>
              <w:tabs>
                <w:tab w:val="left" w:pos="3261"/>
                <w:tab w:val="left" w:leader="dot" w:pos="4395"/>
                <w:tab w:val="left" w:pos="5387"/>
                <w:tab w:val="left" w:leader="dot" w:pos="9356"/>
              </w:tabs>
              <w:rPr>
                <w:rFonts w:cs="Arial"/>
              </w:rPr>
            </w:pPr>
          </w:p>
        </w:tc>
        <w:tc>
          <w:tcPr>
            <w:tcW w:w="453" w:type="dxa"/>
            <w:shd w:val="clear" w:color="auto" w:fill="FFFFFF" w:themeFill="background1"/>
            <w:vAlign w:val="center"/>
            <w:tcPrChange w:id="10" w:author="Aves, Steve" w:date="2018-10-01T17:33:00Z">
              <w:tcPr>
                <w:tcW w:w="453" w:type="dxa"/>
                <w:gridSpan w:val="2"/>
                <w:shd w:val="clear" w:color="auto" w:fill="FFFFFF" w:themeFill="background1"/>
                <w:vAlign w:val="center"/>
              </w:tcPr>
            </w:tcPrChange>
          </w:tcPr>
          <w:p w:rsidR="003A31A1" w:rsidRDefault="003A31A1" w:rsidP="00EC5F6F">
            <w:pPr>
              <w:tabs>
                <w:tab w:val="left" w:pos="3261"/>
                <w:tab w:val="left" w:leader="dot" w:pos="4395"/>
                <w:tab w:val="left" w:pos="5387"/>
                <w:tab w:val="left" w:leader="dot" w:pos="9356"/>
              </w:tabs>
              <w:rPr>
                <w:rFonts w:cs="Arial"/>
              </w:rPr>
            </w:pPr>
          </w:p>
        </w:tc>
        <w:tc>
          <w:tcPr>
            <w:tcW w:w="2240" w:type="dxa"/>
            <w:shd w:val="clear" w:color="auto" w:fill="92D050"/>
            <w:vAlign w:val="center"/>
            <w:tcPrChange w:id="11" w:author="Aves, Steve" w:date="2018-10-01T17:33:00Z">
              <w:tcPr>
                <w:tcW w:w="2240" w:type="dxa"/>
                <w:gridSpan w:val="2"/>
                <w:shd w:val="clear" w:color="auto" w:fill="FFFFFF" w:themeFill="background1"/>
                <w:vAlign w:val="center"/>
              </w:tcPr>
            </w:tcPrChange>
          </w:tcPr>
          <w:p w:rsidR="003A31A1" w:rsidRDefault="003A31A1" w:rsidP="00EC5F6F">
            <w:pPr>
              <w:tabs>
                <w:tab w:val="left" w:pos="3261"/>
                <w:tab w:val="left" w:leader="dot" w:pos="4395"/>
                <w:tab w:val="left" w:pos="5387"/>
                <w:tab w:val="left" w:leader="dot" w:pos="9356"/>
              </w:tabs>
              <w:rPr>
                <w:rFonts w:cs="Arial"/>
              </w:rPr>
            </w:pPr>
          </w:p>
        </w:tc>
      </w:tr>
    </w:tbl>
    <w:p w:rsidR="00462CA2" w:rsidRDefault="00462CA2">
      <w:pPr>
        <w:tabs>
          <w:tab w:val="left" w:leader="dot" w:pos="3960"/>
          <w:tab w:val="left" w:pos="4500"/>
          <w:tab w:val="left" w:leader="dot" w:pos="8820"/>
        </w:tabs>
        <w:rPr>
          <w:b/>
          <w:sz w:val="16"/>
        </w:rPr>
      </w:pPr>
    </w:p>
    <w:tbl>
      <w:tblPr>
        <w:tblpPr w:leftFromText="180" w:rightFromText="180" w:vertAnchor="text" w:horzAnchor="margin" w:tblpY="97"/>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057"/>
        <w:gridCol w:w="1559"/>
        <w:gridCol w:w="1559"/>
      </w:tblGrid>
      <w:tr w:rsidR="0092195B" w:rsidTr="0092195B">
        <w:trPr>
          <w:cantSplit/>
        </w:trPr>
        <w:tc>
          <w:tcPr>
            <w:tcW w:w="14992" w:type="dxa"/>
            <w:gridSpan w:val="4"/>
            <w:tcBorders>
              <w:bottom w:val="single" w:sz="4" w:space="0" w:color="auto"/>
            </w:tcBorders>
            <w:shd w:val="clear" w:color="auto" w:fill="E0E0E0"/>
          </w:tcPr>
          <w:p w:rsidR="0092195B" w:rsidRPr="0092195B" w:rsidRDefault="0092195B" w:rsidP="0092195B">
            <w:pPr>
              <w:tabs>
                <w:tab w:val="left" w:leader="dot" w:pos="3960"/>
                <w:tab w:val="left" w:pos="4500"/>
                <w:tab w:val="left" w:leader="dot" w:pos="8820"/>
              </w:tabs>
              <w:rPr>
                <w:b/>
                <w:sz w:val="16"/>
                <w:szCs w:val="16"/>
              </w:rPr>
            </w:pPr>
            <w:r w:rsidRPr="00120E9F">
              <w:rPr>
                <w:sz w:val="22"/>
                <w:szCs w:val="22"/>
              </w:rPr>
              <w:br w:type="page"/>
            </w:r>
            <w:r w:rsidRPr="00120E9F">
              <w:rPr>
                <w:rFonts w:cs="Arial"/>
                <w:b/>
                <w:sz w:val="22"/>
                <w:szCs w:val="22"/>
              </w:rPr>
              <w:br w:type="page"/>
              <w:t xml:space="preserve">ACTION PLAN </w:t>
            </w:r>
            <w:r w:rsidRPr="0092195B">
              <w:rPr>
                <w:rFonts w:cs="Arial"/>
                <w:b/>
                <w:sz w:val="16"/>
                <w:szCs w:val="16"/>
              </w:rPr>
              <w:t xml:space="preserve">– things that need to happen now to control / reduce risk further </w:t>
            </w:r>
          </w:p>
          <w:p w:rsidR="0092195B" w:rsidRPr="00120E9F" w:rsidRDefault="0092195B" w:rsidP="0092195B">
            <w:pPr>
              <w:tabs>
                <w:tab w:val="left" w:leader="dot" w:pos="3960"/>
                <w:tab w:val="left" w:pos="4500"/>
                <w:tab w:val="left" w:leader="dot" w:pos="8820"/>
              </w:tabs>
              <w:rPr>
                <w:b/>
                <w:sz w:val="22"/>
                <w:szCs w:val="22"/>
              </w:rPr>
            </w:pPr>
          </w:p>
        </w:tc>
      </w:tr>
      <w:tr w:rsidR="0092195B" w:rsidTr="0092195B">
        <w:tc>
          <w:tcPr>
            <w:tcW w:w="817" w:type="dxa"/>
            <w:shd w:val="clear" w:color="auto" w:fill="E0E0E0"/>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Risk</w:t>
            </w:r>
          </w:p>
        </w:tc>
        <w:tc>
          <w:tcPr>
            <w:tcW w:w="11057" w:type="dxa"/>
            <w:shd w:val="clear" w:color="auto" w:fill="E0E0E0"/>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Further Action Required To Control Risk</w:t>
            </w:r>
          </w:p>
        </w:tc>
        <w:tc>
          <w:tcPr>
            <w:tcW w:w="1559" w:type="dxa"/>
            <w:shd w:val="clear" w:color="auto" w:fill="E0E0E0"/>
            <w:vAlign w:val="center"/>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By Whom</w:t>
            </w:r>
          </w:p>
        </w:tc>
        <w:tc>
          <w:tcPr>
            <w:tcW w:w="1559" w:type="dxa"/>
            <w:shd w:val="clear" w:color="auto" w:fill="E0E0E0"/>
            <w:vAlign w:val="center"/>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Date Complete</w:t>
            </w: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A</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B</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C</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D</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E</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F</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G</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14992" w:type="dxa"/>
            <w:gridSpan w:val="4"/>
          </w:tcPr>
          <w:p w:rsidR="0092195B" w:rsidRPr="00EC5F6F" w:rsidRDefault="0092195B" w:rsidP="0092195B">
            <w:pPr>
              <w:tabs>
                <w:tab w:val="left" w:leader="dot" w:pos="3960"/>
                <w:tab w:val="left" w:pos="4500"/>
                <w:tab w:val="left" w:leader="dot" w:pos="8820"/>
              </w:tabs>
              <w:rPr>
                <w:sz w:val="20"/>
                <w:szCs w:val="20"/>
              </w:rPr>
            </w:pPr>
            <w:r w:rsidRPr="00EC5F6F">
              <w:rPr>
                <w:b/>
                <w:sz w:val="20"/>
                <w:szCs w:val="20"/>
              </w:rPr>
              <w:t xml:space="preserve">NB: </w:t>
            </w:r>
            <w:r w:rsidRPr="00EC5F6F">
              <w:rPr>
                <w:sz w:val="20"/>
                <w:szCs w:val="20"/>
              </w:rPr>
              <w:t>When actions are complete they need to be transferred to the section above as now being ‘control measures already in place’.  The risk rating scores may also need to be amended to acknowledge that these additional controls measures are now in place.</w:t>
            </w:r>
          </w:p>
        </w:tc>
      </w:tr>
    </w:tbl>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tbl>
      <w:tblPr>
        <w:tblpPr w:leftFromText="180" w:rightFromText="180" w:vertAnchor="text" w:horzAnchor="margin" w:tblpY="-71"/>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984"/>
        <w:gridCol w:w="2127"/>
        <w:gridCol w:w="2409"/>
        <w:gridCol w:w="284"/>
        <w:gridCol w:w="5528"/>
      </w:tblGrid>
      <w:tr w:rsidR="0092195B" w:rsidTr="0092195B">
        <w:trPr>
          <w:gridAfter w:val="3"/>
          <w:wAfter w:w="8221" w:type="dxa"/>
          <w:cantSplit/>
        </w:trPr>
        <w:tc>
          <w:tcPr>
            <w:tcW w:w="6771" w:type="dxa"/>
            <w:gridSpan w:val="3"/>
            <w:shd w:val="clear" w:color="auto" w:fill="E0E0E0"/>
          </w:tcPr>
          <w:p w:rsidR="0092195B" w:rsidRDefault="0092195B" w:rsidP="0092195B">
            <w:pPr>
              <w:tabs>
                <w:tab w:val="left" w:pos="720"/>
                <w:tab w:val="left" w:pos="1350"/>
                <w:tab w:val="left" w:pos="2790"/>
                <w:tab w:val="left" w:leader="dot" w:pos="3960"/>
                <w:tab w:val="left" w:pos="4500"/>
                <w:tab w:val="left" w:leader="dot" w:pos="8820"/>
              </w:tabs>
              <w:jc w:val="center"/>
              <w:rPr>
                <w:rFonts w:cs="Arial"/>
                <w:b/>
              </w:rPr>
            </w:pPr>
            <w:r w:rsidRPr="00120E9F">
              <w:rPr>
                <w:rFonts w:cs="Arial"/>
                <w:b/>
                <w:sz w:val="22"/>
                <w:szCs w:val="22"/>
              </w:rPr>
              <w:t>ASSESSMENT SIGN OFF</w:t>
            </w:r>
            <w:r>
              <w:rPr>
                <w:rFonts w:cs="Arial"/>
                <w:b/>
              </w:rPr>
              <w:t xml:space="preserve"> </w:t>
            </w:r>
          </w:p>
        </w:tc>
      </w:tr>
      <w:tr w:rsidR="0092195B" w:rsidTr="0092195B">
        <w:trPr>
          <w:trHeight w:val="441"/>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sidRPr="00203F2B">
              <w:rPr>
                <w:rFonts w:cs="Arial"/>
                <w:b/>
                <w:sz w:val="20"/>
                <w:szCs w:val="20"/>
              </w:rPr>
              <w:t>Assessor’s Signature</w:t>
            </w:r>
          </w:p>
        </w:tc>
        <w:tc>
          <w:tcPr>
            <w:tcW w:w="4111" w:type="dxa"/>
            <w:gridSpan w:val="2"/>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b/>
                <w:sz w:val="20"/>
                <w:szCs w:val="20"/>
              </w:rPr>
            </w:pPr>
            <w:r w:rsidRPr="00EC5F6F">
              <w:rPr>
                <w:b/>
                <w:sz w:val="20"/>
                <w:szCs w:val="20"/>
              </w:rPr>
              <w:t xml:space="preserve"> </w:t>
            </w:r>
            <w:r w:rsidR="00435D87">
              <w:t xml:space="preserve"> </w:t>
            </w:r>
            <w:r w:rsidR="00435D87" w:rsidRPr="00435D87">
              <w:rPr>
                <w:b/>
                <w:sz w:val="20"/>
                <w:szCs w:val="20"/>
              </w:rPr>
              <w:t>Shelly Dogra</w:t>
            </w:r>
          </w:p>
        </w:tc>
        <w:tc>
          <w:tcPr>
            <w:tcW w:w="8221" w:type="dxa"/>
            <w:gridSpan w:val="3"/>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b/>
                <w:sz w:val="20"/>
                <w:szCs w:val="20"/>
              </w:rPr>
            </w:pPr>
          </w:p>
        </w:tc>
      </w:tr>
      <w:tr w:rsidR="0092195B" w:rsidTr="0092195B">
        <w:trPr>
          <w:trHeight w:val="463"/>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Pr>
                <w:rFonts w:cs="Arial"/>
                <w:b/>
                <w:sz w:val="20"/>
                <w:szCs w:val="20"/>
              </w:rPr>
              <w:t>Manager’s Name</w:t>
            </w:r>
          </w:p>
        </w:tc>
        <w:tc>
          <w:tcPr>
            <w:tcW w:w="4111" w:type="dxa"/>
            <w:gridSpan w:val="2"/>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b/>
                <w:sz w:val="20"/>
                <w:szCs w:val="20"/>
              </w:rPr>
            </w:pPr>
          </w:p>
        </w:tc>
        <w:tc>
          <w:tcPr>
            <w:tcW w:w="2693" w:type="dxa"/>
            <w:gridSpan w:val="2"/>
            <w:tcBorders>
              <w:bottom w:val="single" w:sz="4" w:space="0" w:color="auto"/>
            </w:tcBorders>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sidRPr="00EC5F6F">
              <w:rPr>
                <w:rFonts w:cs="Arial"/>
                <w:b/>
                <w:sz w:val="20"/>
                <w:szCs w:val="20"/>
              </w:rPr>
              <w:t xml:space="preserve">Manager’s Signature </w:t>
            </w:r>
          </w:p>
        </w:tc>
        <w:tc>
          <w:tcPr>
            <w:tcW w:w="5528" w:type="dxa"/>
          </w:tcPr>
          <w:p w:rsidR="0092195B" w:rsidRPr="00EC5F6F" w:rsidRDefault="0092195B" w:rsidP="0092195B">
            <w:pPr>
              <w:tabs>
                <w:tab w:val="left" w:pos="720"/>
                <w:tab w:val="left" w:pos="1350"/>
                <w:tab w:val="left" w:pos="2790"/>
                <w:tab w:val="left" w:leader="dot" w:pos="3960"/>
                <w:tab w:val="left" w:pos="4500"/>
                <w:tab w:val="left" w:leader="dot" w:pos="8820"/>
              </w:tabs>
              <w:rPr>
                <w:b/>
                <w:sz w:val="20"/>
                <w:szCs w:val="20"/>
              </w:rPr>
            </w:pPr>
          </w:p>
        </w:tc>
      </w:tr>
      <w:tr w:rsidR="0092195B" w:rsidTr="0092195B">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sidRPr="00EC5F6F">
              <w:rPr>
                <w:rFonts w:cs="Arial"/>
                <w:b/>
                <w:sz w:val="20"/>
                <w:szCs w:val="20"/>
              </w:rPr>
              <w:t>Date signed</w:t>
            </w:r>
          </w:p>
        </w:tc>
        <w:tc>
          <w:tcPr>
            <w:tcW w:w="4111" w:type="dxa"/>
            <w:gridSpan w:val="2"/>
            <w:vAlign w:val="center"/>
          </w:tcPr>
          <w:p w:rsidR="0092195B" w:rsidRPr="00EC5F6F" w:rsidRDefault="00435D87" w:rsidP="0092195B">
            <w:pPr>
              <w:tabs>
                <w:tab w:val="left" w:pos="720"/>
                <w:tab w:val="left" w:pos="1350"/>
                <w:tab w:val="left" w:pos="2790"/>
                <w:tab w:val="left" w:leader="dot" w:pos="3960"/>
                <w:tab w:val="left" w:pos="4500"/>
                <w:tab w:val="left" w:leader="dot" w:pos="8820"/>
              </w:tabs>
              <w:rPr>
                <w:b/>
                <w:sz w:val="20"/>
                <w:szCs w:val="20"/>
              </w:rPr>
            </w:pPr>
            <w:r>
              <w:rPr>
                <w:b/>
                <w:sz w:val="20"/>
                <w:szCs w:val="20"/>
              </w:rPr>
              <w:t>24/06/19</w:t>
            </w:r>
          </w:p>
        </w:tc>
        <w:tc>
          <w:tcPr>
            <w:tcW w:w="2693" w:type="dxa"/>
            <w:gridSpan w:val="2"/>
            <w:shd w:val="clear" w:color="auto" w:fill="E0E0E0"/>
            <w:vAlign w:val="center"/>
          </w:tcPr>
          <w:p w:rsidR="0092195B" w:rsidRPr="00EC5F6F" w:rsidRDefault="001C2FA5" w:rsidP="0092195B">
            <w:pPr>
              <w:tabs>
                <w:tab w:val="left" w:pos="720"/>
                <w:tab w:val="left" w:pos="1350"/>
                <w:tab w:val="left" w:pos="2790"/>
                <w:tab w:val="left" w:leader="dot" w:pos="3960"/>
                <w:tab w:val="left" w:pos="4500"/>
                <w:tab w:val="left" w:leader="dot" w:pos="8820"/>
              </w:tabs>
              <w:rPr>
                <w:rFonts w:cs="Arial"/>
                <w:b/>
                <w:sz w:val="20"/>
                <w:szCs w:val="20"/>
              </w:rPr>
            </w:pPr>
            <w:r>
              <w:rPr>
                <w:rFonts w:cs="Arial"/>
                <w:noProof/>
                <w:lang w:eastAsia="en-GB"/>
              </w:rPr>
              <mc:AlternateContent>
                <mc:Choice Requires="wps">
                  <w:drawing>
                    <wp:anchor distT="0" distB="0" distL="114300" distR="114300" simplePos="0" relativeHeight="251659264" behindDoc="0" locked="0" layoutInCell="1" allowOverlap="1" wp14:anchorId="1FDA6A61" wp14:editId="192FC54F">
                      <wp:simplePos x="0" y="0"/>
                      <wp:positionH relativeFrom="column">
                        <wp:posOffset>454025</wp:posOffset>
                      </wp:positionH>
                      <wp:positionV relativeFrom="paragraph">
                        <wp:posOffset>251460</wp:posOffset>
                      </wp:positionV>
                      <wp:extent cx="847725" cy="342900"/>
                      <wp:effectExtent l="0" t="0" r="28575" b="19050"/>
                      <wp:wrapNone/>
                      <wp:docPr id="2" name="Oval 2"/>
                      <wp:cNvGraphicFramePr/>
                      <a:graphic xmlns:a="http://schemas.openxmlformats.org/drawingml/2006/main">
                        <a:graphicData uri="http://schemas.microsoft.com/office/word/2010/wordprocessingShape">
                          <wps:wsp>
                            <wps:cNvSpPr/>
                            <wps:spPr>
                              <a:xfrm>
                                <a:off x="0" y="0"/>
                                <a:ext cx="847725" cy="342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81C788" id="Oval 2" o:spid="_x0000_s1026" style="position:absolute;margin-left:35.75pt;margin-top:19.8pt;width:6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" filled="f" strokecolor="#243f60 [1604]" strokeweight="2pt"/>
                  </w:pict>
                </mc:Fallback>
              </mc:AlternateContent>
            </w:r>
            <w:r w:rsidR="0092195B" w:rsidRPr="00EC5F6F">
              <w:rPr>
                <w:rFonts w:cs="Arial"/>
                <w:b/>
                <w:sz w:val="20"/>
                <w:szCs w:val="20"/>
              </w:rPr>
              <w:t>Local monitoring to be performed by:</w:t>
            </w:r>
          </w:p>
        </w:tc>
        <w:tc>
          <w:tcPr>
            <w:tcW w:w="5528" w:type="dxa"/>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p>
        </w:tc>
      </w:tr>
      <w:tr w:rsidR="0092195B" w:rsidTr="0092195B">
        <w:trPr>
          <w:cantSplit/>
          <w:trHeight w:val="300"/>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jc w:val="center"/>
              <w:rPr>
                <w:rFonts w:cs="Arial"/>
                <w:b/>
                <w:sz w:val="20"/>
                <w:szCs w:val="20"/>
              </w:rPr>
            </w:pPr>
            <w:r w:rsidRPr="00EC5F6F">
              <w:rPr>
                <w:rFonts w:cs="Arial"/>
                <w:b/>
                <w:sz w:val="20"/>
                <w:szCs w:val="20"/>
              </w:rPr>
              <w:t xml:space="preserve">Review Period: </w:t>
            </w:r>
          </w:p>
          <w:p w:rsidR="0092195B" w:rsidRPr="00203F2B" w:rsidRDefault="0092195B" w:rsidP="0092195B">
            <w:pPr>
              <w:tabs>
                <w:tab w:val="left" w:pos="720"/>
                <w:tab w:val="left" w:pos="1350"/>
                <w:tab w:val="left" w:pos="2790"/>
                <w:tab w:val="left" w:leader="dot" w:pos="3960"/>
                <w:tab w:val="left" w:pos="4500"/>
                <w:tab w:val="left" w:leader="dot" w:pos="8820"/>
              </w:tabs>
              <w:jc w:val="center"/>
              <w:rPr>
                <w:rFonts w:cs="Arial"/>
                <w:sz w:val="16"/>
                <w:szCs w:val="16"/>
              </w:rPr>
            </w:pPr>
            <w:r w:rsidRPr="00203F2B">
              <w:rPr>
                <w:rFonts w:cs="Arial"/>
                <w:b/>
                <w:sz w:val="16"/>
                <w:szCs w:val="16"/>
              </w:rPr>
              <w:t>(please circle as appropriate</w:t>
            </w:r>
            <w:r w:rsidRPr="00203F2B">
              <w:rPr>
                <w:rFonts w:cs="Arial"/>
                <w:sz w:val="16"/>
                <w:szCs w:val="16"/>
              </w:rPr>
              <w:t>)</w:t>
            </w:r>
          </w:p>
        </w:tc>
        <w:tc>
          <w:tcPr>
            <w:tcW w:w="12332" w:type="dxa"/>
            <w:gridSpan w:val="5"/>
            <w:vAlign w:val="center"/>
          </w:tcPr>
          <w:p w:rsidR="0092195B" w:rsidRPr="0092195B" w:rsidRDefault="0092195B" w:rsidP="0092195B">
            <w:pPr>
              <w:tabs>
                <w:tab w:val="left" w:pos="720"/>
                <w:tab w:val="left" w:pos="1350"/>
                <w:tab w:val="left" w:pos="2790"/>
                <w:tab w:val="left" w:leader="dot" w:pos="3960"/>
                <w:tab w:val="left" w:pos="4500"/>
                <w:tab w:val="left" w:leader="dot" w:pos="8820"/>
              </w:tabs>
              <w:rPr>
                <w:rFonts w:cs="Arial"/>
                <w:sz w:val="22"/>
                <w:szCs w:val="22"/>
              </w:rPr>
            </w:pPr>
            <w:r>
              <w:rPr>
                <w:rFonts w:cs="Arial"/>
              </w:rPr>
              <w:t xml:space="preserve"> </w:t>
            </w:r>
            <w:r w:rsidRPr="0092195B">
              <w:rPr>
                <w:rFonts w:cs="Arial"/>
                <w:sz w:val="22"/>
                <w:szCs w:val="22"/>
              </w:rPr>
              <w:t>continuous         daily         weekly        monthly       annually        after significant change</w:t>
            </w:r>
          </w:p>
        </w:tc>
      </w:tr>
      <w:tr w:rsidR="0092195B" w:rsidTr="0092195B">
        <w:trPr>
          <w:cantSplit/>
          <w:trHeight w:val="276"/>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jc w:val="center"/>
              <w:rPr>
                <w:rFonts w:cs="Arial"/>
                <w:b/>
                <w:sz w:val="20"/>
                <w:szCs w:val="20"/>
              </w:rPr>
            </w:pPr>
            <w:r w:rsidRPr="00EC5F6F">
              <w:rPr>
                <w:rFonts w:cs="Arial"/>
                <w:b/>
                <w:sz w:val="20"/>
                <w:szCs w:val="20"/>
              </w:rPr>
              <w:t>Risk Assessment Review Dates:</w:t>
            </w:r>
          </w:p>
        </w:tc>
        <w:tc>
          <w:tcPr>
            <w:tcW w:w="1984" w:type="dxa"/>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p>
        </w:tc>
        <w:tc>
          <w:tcPr>
            <w:tcW w:w="2127" w:type="dxa"/>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p>
        </w:tc>
        <w:tc>
          <w:tcPr>
            <w:tcW w:w="2409"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jc w:val="center"/>
              <w:rPr>
                <w:rFonts w:cs="Arial"/>
                <w:b/>
                <w:sz w:val="20"/>
                <w:szCs w:val="20"/>
              </w:rPr>
            </w:pPr>
            <w:r w:rsidRPr="00EC5F6F">
              <w:rPr>
                <w:rFonts w:cs="Arial"/>
                <w:b/>
                <w:sz w:val="20"/>
                <w:szCs w:val="20"/>
              </w:rPr>
              <w:t xml:space="preserve">Copies of Assessment to: </w:t>
            </w:r>
            <w:r w:rsidRPr="00203F2B">
              <w:rPr>
                <w:rFonts w:cs="Arial"/>
                <w:b/>
                <w:sz w:val="16"/>
                <w:szCs w:val="16"/>
              </w:rPr>
              <w:t>(please identify)</w:t>
            </w:r>
          </w:p>
        </w:tc>
        <w:tc>
          <w:tcPr>
            <w:tcW w:w="5812" w:type="dxa"/>
            <w:gridSpan w:val="2"/>
          </w:tcPr>
          <w:p w:rsidR="0092195B" w:rsidRDefault="0092195B" w:rsidP="0092195B">
            <w:pPr>
              <w:tabs>
                <w:tab w:val="left" w:pos="720"/>
                <w:tab w:val="left" w:pos="1350"/>
                <w:tab w:val="left" w:pos="2790"/>
                <w:tab w:val="left" w:leader="dot" w:pos="3960"/>
                <w:tab w:val="left" w:pos="4500"/>
                <w:tab w:val="left" w:leader="dot" w:pos="8820"/>
              </w:tabs>
            </w:pPr>
          </w:p>
        </w:tc>
      </w:tr>
    </w:tbl>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p w:rsidR="00FA252F" w:rsidRDefault="002F4765" w:rsidP="0092195B">
      <w:pPr>
        <w:jc w:val="center"/>
        <w:rPr>
          <w:rFonts w:cs="Arial"/>
          <w:b/>
          <w:u w:val="single"/>
        </w:rPr>
      </w:pPr>
      <w:r>
        <w:rPr>
          <w:rFonts w:cs="Arial"/>
          <w:b/>
          <w:u w:val="single"/>
        </w:rPr>
        <w:br w:type="page"/>
      </w:r>
      <w:r w:rsidR="00A27C60" w:rsidRPr="00A27C60">
        <w:rPr>
          <w:rFonts w:cs="Arial"/>
          <w:b/>
        </w:rPr>
        <w:lastRenderedPageBreak/>
        <w:t xml:space="preserve">Table 1a </w:t>
      </w:r>
      <w:r w:rsidR="00FA252F">
        <w:rPr>
          <w:rFonts w:cs="Arial"/>
          <w:b/>
        </w:rPr>
        <w:tab/>
      </w:r>
      <w:r w:rsidR="00A27C60">
        <w:rPr>
          <w:rFonts w:cs="Arial"/>
          <w:b/>
          <w:u w:val="single"/>
        </w:rPr>
        <w:t>Consequence Scoring Matrix</w:t>
      </w:r>
    </w:p>
    <w:tbl>
      <w:tblPr>
        <w:tblW w:w="15026" w:type="dxa"/>
        <w:tblInd w:w="108" w:type="dxa"/>
        <w:tblLook w:val="04A0" w:firstRow="1" w:lastRow="0" w:firstColumn="1" w:lastColumn="0" w:noHBand="0" w:noVBand="1"/>
      </w:tblPr>
      <w:tblGrid>
        <w:gridCol w:w="1439"/>
        <w:gridCol w:w="475"/>
        <w:gridCol w:w="2764"/>
        <w:gridCol w:w="2206"/>
        <w:gridCol w:w="2897"/>
        <w:gridCol w:w="2552"/>
        <w:gridCol w:w="2693"/>
      </w:tblGrid>
      <w:tr w:rsidR="00FA252F" w:rsidRPr="00FA252F" w:rsidTr="00FA252F">
        <w:trPr>
          <w:trHeight w:val="300"/>
        </w:trPr>
        <w:tc>
          <w:tcPr>
            <w:tcW w:w="1439" w:type="dxa"/>
            <w:tcBorders>
              <w:top w:val="nil"/>
              <w:left w:val="nil"/>
              <w:bottom w:val="nil"/>
              <w:right w:val="nil"/>
            </w:tcBorders>
            <w:shd w:val="clear" w:color="auto" w:fill="auto"/>
            <w:vAlign w:val="center"/>
            <w:hideMark/>
          </w:tcPr>
          <w:p w:rsidR="00FA252F" w:rsidRPr="00FA252F" w:rsidRDefault="00FA252F" w:rsidP="00FA252F">
            <w:pPr>
              <w:rPr>
                <w:rFonts w:ascii="Calibri" w:hAnsi="Calibri"/>
                <w:b/>
                <w:bCs/>
                <w:color w:val="000000"/>
                <w:sz w:val="22"/>
                <w:szCs w:val="22"/>
                <w:u w:val="single"/>
                <w:lang w:eastAsia="en-GB"/>
              </w:rPr>
            </w:pPr>
          </w:p>
        </w:tc>
        <w:tc>
          <w:tcPr>
            <w:tcW w:w="475" w:type="dxa"/>
            <w:tcBorders>
              <w:top w:val="nil"/>
              <w:left w:val="nil"/>
              <w:bottom w:val="nil"/>
              <w:right w:val="nil"/>
            </w:tcBorders>
            <w:shd w:val="clear" w:color="auto" w:fill="auto"/>
            <w:vAlign w:val="center"/>
            <w:hideMark/>
          </w:tcPr>
          <w:p w:rsidR="00FA252F" w:rsidRPr="00FA252F" w:rsidRDefault="00FA252F" w:rsidP="00FA252F">
            <w:pPr>
              <w:rPr>
                <w:rFonts w:ascii="Calibri" w:hAnsi="Calibri"/>
                <w:b/>
                <w:bCs/>
                <w:color w:val="000000"/>
                <w:sz w:val="22"/>
                <w:szCs w:val="22"/>
                <w:u w:val="single"/>
                <w:lang w:eastAsia="en-GB"/>
              </w:rPr>
            </w:pPr>
          </w:p>
        </w:tc>
        <w:tc>
          <w:tcPr>
            <w:tcW w:w="2764" w:type="dxa"/>
            <w:tcBorders>
              <w:top w:val="nil"/>
              <w:left w:val="nil"/>
              <w:bottom w:val="nil"/>
              <w:right w:val="nil"/>
            </w:tcBorders>
            <w:shd w:val="clear" w:color="auto" w:fill="auto"/>
            <w:vAlign w:val="center"/>
            <w:hideMark/>
          </w:tcPr>
          <w:p w:rsidR="00FA252F" w:rsidRPr="00FA252F" w:rsidRDefault="00FA252F" w:rsidP="00FA252F">
            <w:pPr>
              <w:rPr>
                <w:rFonts w:ascii="Calibri" w:hAnsi="Calibri"/>
                <w:b/>
                <w:bCs/>
                <w:color w:val="000000"/>
                <w:sz w:val="22"/>
                <w:szCs w:val="22"/>
                <w:u w:val="single"/>
                <w:lang w:eastAsia="en-GB"/>
              </w:rPr>
            </w:pPr>
          </w:p>
        </w:tc>
        <w:tc>
          <w:tcPr>
            <w:tcW w:w="2206"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p>
        </w:tc>
        <w:tc>
          <w:tcPr>
            <w:tcW w:w="2897"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p>
        </w:tc>
        <w:tc>
          <w:tcPr>
            <w:tcW w:w="2552"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b/>
                <w:bCs/>
                <w:color w:val="000000"/>
                <w:sz w:val="22"/>
                <w:szCs w:val="22"/>
                <w:u w:val="single"/>
                <w:lang w:eastAsia="en-GB"/>
              </w:rPr>
            </w:pPr>
          </w:p>
        </w:tc>
        <w:tc>
          <w:tcPr>
            <w:tcW w:w="2693"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p>
        </w:tc>
      </w:tr>
      <w:tr w:rsidR="00FA252F" w:rsidRPr="00FA252F" w:rsidTr="00FA252F">
        <w:trPr>
          <w:trHeight w:val="315"/>
        </w:trPr>
        <w:tc>
          <w:tcPr>
            <w:tcW w:w="1439"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b/>
                <w:bCs/>
                <w:color w:val="000000"/>
                <w:sz w:val="20"/>
                <w:szCs w:val="20"/>
                <w:lang w:eastAsia="en-GB"/>
              </w:rPr>
            </w:pPr>
          </w:p>
        </w:tc>
        <w:tc>
          <w:tcPr>
            <w:tcW w:w="475"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0"/>
                <w:szCs w:val="20"/>
                <w:lang w:eastAsia="en-GB"/>
              </w:rPr>
            </w:pPr>
          </w:p>
        </w:tc>
        <w:tc>
          <w:tcPr>
            <w:tcW w:w="2764" w:type="dxa"/>
            <w:tcBorders>
              <w:top w:val="single" w:sz="4" w:space="0" w:color="auto"/>
              <w:left w:val="single" w:sz="4" w:space="0" w:color="auto"/>
              <w:bottom w:val="single" w:sz="4" w:space="0" w:color="auto"/>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c>
          <w:tcPr>
            <w:tcW w:w="2206" w:type="dxa"/>
            <w:tcBorders>
              <w:top w:val="single" w:sz="4" w:space="0" w:color="auto"/>
              <w:left w:val="nil"/>
              <w:bottom w:val="single" w:sz="4" w:space="0" w:color="auto"/>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c>
          <w:tcPr>
            <w:tcW w:w="2897" w:type="dxa"/>
            <w:tcBorders>
              <w:top w:val="single" w:sz="4" w:space="0" w:color="auto"/>
              <w:left w:val="nil"/>
              <w:bottom w:val="single" w:sz="4" w:space="0" w:color="auto"/>
              <w:right w:val="nil"/>
            </w:tcBorders>
            <w:shd w:val="clear" w:color="auto" w:fill="auto"/>
            <w:vAlign w:val="bottom"/>
            <w:hideMark/>
          </w:tcPr>
          <w:p w:rsidR="00FA252F" w:rsidRPr="00FA252F" w:rsidRDefault="00FA252F" w:rsidP="00FA252F">
            <w:pPr>
              <w:rPr>
                <w:rFonts w:ascii="Calibri" w:hAnsi="Calibri"/>
                <w:b/>
                <w:bCs/>
                <w:color w:val="000000"/>
                <w:lang w:eastAsia="en-GB"/>
              </w:rPr>
            </w:pPr>
            <w:r w:rsidRPr="00FA252F">
              <w:rPr>
                <w:rFonts w:ascii="Calibri" w:hAnsi="Calibri"/>
                <w:b/>
                <w:bCs/>
                <w:color w:val="000000"/>
                <w:lang w:eastAsia="en-GB"/>
              </w:rPr>
              <w:t>Consequence</w:t>
            </w:r>
          </w:p>
        </w:tc>
        <w:tc>
          <w:tcPr>
            <w:tcW w:w="2552" w:type="dxa"/>
            <w:tcBorders>
              <w:top w:val="single" w:sz="4" w:space="0" w:color="auto"/>
              <w:left w:val="nil"/>
              <w:bottom w:val="single" w:sz="4" w:space="0" w:color="auto"/>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r>
      <w:tr w:rsidR="00FA252F" w:rsidRPr="00FA252F" w:rsidTr="00FA252F">
        <w:trPr>
          <w:trHeight w:val="300"/>
        </w:trPr>
        <w:tc>
          <w:tcPr>
            <w:tcW w:w="143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A252F" w:rsidRPr="00FA252F" w:rsidRDefault="00FA252F" w:rsidP="00FA252F">
            <w:pPr>
              <w:jc w:val="center"/>
              <w:rPr>
                <w:rFonts w:ascii="Calibri" w:hAnsi="Calibri"/>
                <w:b/>
                <w:bCs/>
                <w:color w:val="000000"/>
                <w:lang w:eastAsia="en-GB"/>
              </w:rPr>
            </w:pPr>
            <w:r w:rsidRPr="00FA252F">
              <w:rPr>
                <w:rFonts w:ascii="Calibri" w:hAnsi="Calibri"/>
                <w:b/>
                <w:bCs/>
                <w:color w:val="000000"/>
                <w:lang w:eastAsia="en-GB"/>
              </w:rPr>
              <w:t>Hazard Descriptor</w:t>
            </w:r>
          </w:p>
        </w:tc>
        <w:tc>
          <w:tcPr>
            <w:tcW w:w="4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ref</w:t>
            </w:r>
          </w:p>
        </w:tc>
        <w:tc>
          <w:tcPr>
            <w:tcW w:w="2764"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1</w:t>
            </w:r>
          </w:p>
        </w:tc>
        <w:tc>
          <w:tcPr>
            <w:tcW w:w="2206"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2</w:t>
            </w:r>
          </w:p>
        </w:tc>
        <w:tc>
          <w:tcPr>
            <w:tcW w:w="2897"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3</w:t>
            </w:r>
          </w:p>
        </w:tc>
        <w:tc>
          <w:tcPr>
            <w:tcW w:w="2552"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4</w:t>
            </w:r>
          </w:p>
        </w:tc>
        <w:tc>
          <w:tcPr>
            <w:tcW w:w="2693" w:type="dxa"/>
            <w:tcBorders>
              <w:top w:val="nil"/>
              <w:left w:val="nil"/>
              <w:bottom w:val="single" w:sz="4" w:space="0" w:color="auto"/>
              <w:right w:val="single" w:sz="4" w:space="0" w:color="auto"/>
            </w:tcBorders>
            <w:shd w:val="clear" w:color="000000" w:fill="FF0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5</w:t>
            </w:r>
          </w:p>
        </w:tc>
      </w:tr>
      <w:tr w:rsidR="00FA252F" w:rsidRPr="00FA252F" w:rsidTr="00FA252F">
        <w:trPr>
          <w:trHeight w:val="300"/>
        </w:trPr>
        <w:tc>
          <w:tcPr>
            <w:tcW w:w="1439" w:type="dxa"/>
            <w:vMerge/>
            <w:tcBorders>
              <w:top w:val="single" w:sz="4" w:space="0" w:color="auto"/>
              <w:left w:val="single" w:sz="4" w:space="0" w:color="auto"/>
              <w:bottom w:val="single" w:sz="4" w:space="0" w:color="000000"/>
              <w:right w:val="single" w:sz="4" w:space="0" w:color="auto"/>
            </w:tcBorders>
            <w:vAlign w:val="center"/>
            <w:hideMark/>
          </w:tcPr>
          <w:p w:rsidR="00FA252F" w:rsidRPr="00FA252F" w:rsidRDefault="00FA252F" w:rsidP="00FA252F">
            <w:pPr>
              <w:rPr>
                <w:rFonts w:ascii="Calibri" w:hAnsi="Calibri"/>
                <w:b/>
                <w:bCs/>
                <w:color w:val="000000"/>
                <w:lang w:eastAsia="en-GB"/>
              </w:rPr>
            </w:pPr>
          </w:p>
        </w:tc>
        <w:tc>
          <w:tcPr>
            <w:tcW w:w="475" w:type="dxa"/>
            <w:vMerge/>
            <w:tcBorders>
              <w:top w:val="single" w:sz="4" w:space="0" w:color="auto"/>
              <w:left w:val="single" w:sz="4" w:space="0" w:color="auto"/>
              <w:bottom w:val="single" w:sz="4" w:space="0" w:color="000000"/>
              <w:right w:val="single" w:sz="4" w:space="0" w:color="auto"/>
            </w:tcBorders>
            <w:vAlign w:val="center"/>
            <w:hideMark/>
          </w:tcPr>
          <w:p w:rsidR="00FA252F" w:rsidRPr="00FA252F" w:rsidRDefault="00FA252F" w:rsidP="00FA252F">
            <w:pPr>
              <w:rPr>
                <w:rFonts w:ascii="Calibri" w:hAnsi="Calibri"/>
                <w:b/>
                <w:bCs/>
                <w:color w:val="000000"/>
                <w:sz w:val="22"/>
                <w:szCs w:val="22"/>
                <w:lang w:eastAsia="en-GB"/>
              </w:rPr>
            </w:pPr>
          </w:p>
        </w:tc>
        <w:tc>
          <w:tcPr>
            <w:tcW w:w="2764"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Insignificant</w:t>
            </w:r>
          </w:p>
        </w:tc>
        <w:tc>
          <w:tcPr>
            <w:tcW w:w="2206"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Minor</w:t>
            </w:r>
          </w:p>
        </w:tc>
        <w:tc>
          <w:tcPr>
            <w:tcW w:w="2897"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Moderate</w:t>
            </w:r>
          </w:p>
        </w:tc>
        <w:tc>
          <w:tcPr>
            <w:tcW w:w="2552"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Major</w:t>
            </w:r>
          </w:p>
        </w:tc>
        <w:tc>
          <w:tcPr>
            <w:tcW w:w="2693" w:type="dxa"/>
            <w:tcBorders>
              <w:top w:val="nil"/>
              <w:left w:val="nil"/>
              <w:bottom w:val="single" w:sz="4" w:space="0" w:color="auto"/>
              <w:right w:val="single" w:sz="4" w:space="0" w:color="auto"/>
            </w:tcBorders>
            <w:shd w:val="clear" w:color="000000" w:fill="FF0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Catastrophic</w:t>
            </w:r>
          </w:p>
        </w:tc>
      </w:tr>
      <w:tr w:rsidR="00FA252F" w:rsidRPr="00FA252F" w:rsidTr="00C70AC2">
        <w:trPr>
          <w:trHeight w:val="876"/>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Injury</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a</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Minor injury not requiring first aid treatment</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Minor injury (e.g. cut, bruise) /  illness (e.g. faint) requiring first aid treatment</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Moderate injury (e.g. sprain strain, fractures) / ill health / absent from work/studies for more than 3  days but</w:t>
            </w:r>
            <w:r w:rsidRPr="00FA252F">
              <w:rPr>
                <w:rFonts w:ascii="Calibri" w:hAnsi="Calibri"/>
                <w:color w:val="000000"/>
                <w:sz w:val="16"/>
                <w:szCs w:val="16"/>
                <w:lang w:eastAsia="en-GB"/>
              </w:rPr>
              <w:br/>
              <w:t>less than 7 days</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Major / multiple injuries /  long-term incapacity / disability / absent from work/studies </w:t>
            </w:r>
            <w:r w:rsidRPr="00FA252F">
              <w:rPr>
                <w:rFonts w:ascii="Calibri" w:hAnsi="Calibri"/>
                <w:color w:val="000000"/>
                <w:sz w:val="16"/>
                <w:szCs w:val="16"/>
                <w:lang w:eastAsia="en-GB"/>
              </w:rPr>
              <w:br/>
              <w:t>for 7 days or more</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Serious injury / multiple persons injured /  permanent incapacity /  fatality</w:t>
            </w:r>
          </w:p>
        </w:tc>
      </w:tr>
      <w:tr w:rsidR="00FA252F" w:rsidRPr="00FA252F" w:rsidTr="00C70AC2">
        <w:trPr>
          <w:trHeight w:val="549"/>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Student Experience</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b</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Unsatisfactory experience (resolved)</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Unsatisfactory experience </w:t>
            </w:r>
            <w:r w:rsidRPr="00FA252F">
              <w:rPr>
                <w:rFonts w:ascii="Calibri" w:hAnsi="Calibri"/>
                <w:color w:val="000000"/>
                <w:sz w:val="16"/>
                <w:szCs w:val="16"/>
                <w:lang w:eastAsia="en-GB"/>
              </w:rPr>
              <w:br/>
              <w:t xml:space="preserve">(readily resolved) </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C70AC2"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Miss</w:t>
            </w:r>
            <w:r w:rsidR="00FA252F" w:rsidRPr="00FA252F">
              <w:rPr>
                <w:rFonts w:ascii="Calibri" w:hAnsi="Calibri"/>
                <w:color w:val="000000"/>
                <w:sz w:val="16"/>
                <w:szCs w:val="16"/>
                <w:lang w:eastAsia="en-GB"/>
              </w:rPr>
              <w:t xml:space="preserve">-managed </w:t>
            </w:r>
            <w:r w:rsidR="00FA252F" w:rsidRPr="00FA252F">
              <w:rPr>
                <w:rFonts w:ascii="Calibri" w:hAnsi="Calibri"/>
                <w:color w:val="000000"/>
                <w:sz w:val="16"/>
                <w:szCs w:val="16"/>
                <w:lang w:eastAsia="en-GB"/>
              </w:rPr>
              <w:br/>
              <w:t>(short term effects)</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C70AC2"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Miss</w:t>
            </w:r>
            <w:r w:rsidR="00FA252F" w:rsidRPr="00FA252F">
              <w:rPr>
                <w:rFonts w:ascii="Calibri" w:hAnsi="Calibri"/>
                <w:color w:val="000000"/>
                <w:sz w:val="16"/>
                <w:szCs w:val="16"/>
                <w:lang w:eastAsia="en-GB"/>
              </w:rPr>
              <w:t xml:space="preserve">-managed </w:t>
            </w:r>
            <w:r w:rsidR="00FA252F" w:rsidRPr="00FA252F">
              <w:rPr>
                <w:rFonts w:ascii="Calibri" w:hAnsi="Calibri"/>
                <w:color w:val="000000"/>
                <w:sz w:val="16"/>
                <w:szCs w:val="16"/>
                <w:lang w:eastAsia="en-GB"/>
              </w:rPr>
              <w:br/>
              <w:t>(long term effects)</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Totally unsatisfactory outcome </w:t>
            </w:r>
            <w:r w:rsidRPr="00FA252F">
              <w:rPr>
                <w:rFonts w:ascii="Calibri" w:hAnsi="Calibri"/>
                <w:color w:val="000000"/>
                <w:sz w:val="16"/>
                <w:szCs w:val="16"/>
                <w:lang w:eastAsia="en-GB"/>
              </w:rPr>
              <w:br/>
              <w:t>or experience</w:t>
            </w:r>
          </w:p>
        </w:tc>
      </w:tr>
      <w:tr w:rsidR="00FA252F" w:rsidRPr="00FA252F" w:rsidTr="00C70AC2">
        <w:trPr>
          <w:trHeight w:val="855"/>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Complaint / Claim Potential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c</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Locally resolved complaint</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Justified complaint</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Below excess claim / justified complaint involving lack of appropriate care</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Claim above excess level / multiple justified complaints </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Multiple claims or </w:t>
            </w:r>
            <w:r w:rsidRPr="00FA252F">
              <w:rPr>
                <w:rFonts w:ascii="Calibri" w:hAnsi="Calibri"/>
                <w:color w:val="000000"/>
                <w:sz w:val="16"/>
                <w:szCs w:val="16"/>
                <w:lang w:eastAsia="en-GB"/>
              </w:rPr>
              <w:br/>
              <w:t>single major claim</w:t>
            </w:r>
          </w:p>
        </w:tc>
      </w:tr>
      <w:tr w:rsidR="00FA252F" w:rsidRPr="00FA252F" w:rsidTr="00C70AC2">
        <w:trPr>
          <w:trHeight w:val="683"/>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Objectives / Projects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d</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Insignificant costs increase / schedule slippage /barely noticeable reduction in scope or quality</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&lt;5% over budget / schedule slippage / minor reduction in quality / scope</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5-10% over budget / schedule slippage /  reduction in scope of quality requiring client approval</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1-25% over budget / schedule slippage / doesn't meet </w:t>
            </w:r>
            <w:r w:rsidRPr="00FA252F">
              <w:rPr>
                <w:rFonts w:ascii="Calibri" w:hAnsi="Calibri"/>
                <w:color w:val="000000"/>
                <w:sz w:val="16"/>
                <w:szCs w:val="16"/>
                <w:lang w:eastAsia="en-GB"/>
              </w:rPr>
              <w:br/>
              <w:t>secondary objectives</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&gt;25% over budget / schedule slippage / doesn't meet </w:t>
            </w:r>
            <w:r w:rsidRPr="00FA252F">
              <w:rPr>
                <w:rFonts w:ascii="Calibri" w:hAnsi="Calibri"/>
                <w:color w:val="000000"/>
                <w:sz w:val="16"/>
                <w:szCs w:val="16"/>
                <w:lang w:eastAsia="en-GB"/>
              </w:rPr>
              <w:br/>
              <w:t>primary objectives</w:t>
            </w:r>
          </w:p>
        </w:tc>
      </w:tr>
      <w:tr w:rsidR="00FA252F" w:rsidRPr="00FA252F" w:rsidTr="00C70AC2">
        <w:trPr>
          <w:trHeight w:val="849"/>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Service / Business Interruption</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e</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 interruption </w:t>
            </w:r>
            <w:r w:rsidRPr="00FA252F">
              <w:rPr>
                <w:rFonts w:ascii="Calibri" w:hAnsi="Calibri"/>
                <w:color w:val="000000"/>
                <w:sz w:val="16"/>
                <w:szCs w:val="16"/>
                <w:lang w:eastAsia="en-GB"/>
              </w:rPr>
              <w:br/>
              <w:t>&lt;1 hour</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 interruption </w:t>
            </w:r>
            <w:r w:rsidRPr="00FA252F">
              <w:rPr>
                <w:rFonts w:ascii="Calibri" w:hAnsi="Calibri"/>
                <w:color w:val="000000"/>
                <w:sz w:val="16"/>
                <w:szCs w:val="16"/>
                <w:lang w:eastAsia="en-GB"/>
              </w:rPr>
              <w:br/>
              <w:t>&gt;8 hours</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 interruption </w:t>
            </w:r>
            <w:r w:rsidRPr="00FA252F">
              <w:rPr>
                <w:rFonts w:ascii="Calibri" w:hAnsi="Calibri"/>
                <w:color w:val="000000"/>
                <w:sz w:val="16"/>
                <w:szCs w:val="16"/>
                <w:lang w:eastAsia="en-GB"/>
              </w:rPr>
              <w:br/>
              <w:t>&gt;1 day</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Loss / interruption</w:t>
            </w:r>
            <w:r w:rsidRPr="00FA252F">
              <w:rPr>
                <w:rFonts w:ascii="Calibri" w:hAnsi="Calibri"/>
                <w:color w:val="000000"/>
                <w:sz w:val="16"/>
                <w:szCs w:val="16"/>
                <w:lang w:eastAsia="en-GB"/>
              </w:rPr>
              <w:br/>
              <w:t xml:space="preserve"> &gt;1 week</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Permanent loss of </w:t>
            </w:r>
            <w:r w:rsidRPr="00FA252F">
              <w:rPr>
                <w:rFonts w:ascii="Calibri" w:hAnsi="Calibri"/>
                <w:color w:val="000000"/>
                <w:sz w:val="16"/>
                <w:szCs w:val="16"/>
                <w:lang w:eastAsia="en-GB"/>
              </w:rPr>
              <w:br/>
              <w:t>service or facility</w:t>
            </w:r>
          </w:p>
        </w:tc>
      </w:tr>
      <w:tr w:rsidR="00FA252F" w:rsidRPr="00FA252F" w:rsidTr="00C70AC2">
        <w:trPr>
          <w:trHeight w:val="1130"/>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Human Resources / Organisational Development</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f</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Short-term low staffing level / temporary reduction in service quality </w:t>
            </w:r>
            <w:r w:rsidRPr="00FA252F">
              <w:rPr>
                <w:rFonts w:ascii="Calibri" w:hAnsi="Calibri"/>
                <w:color w:val="000000"/>
                <w:sz w:val="16"/>
                <w:szCs w:val="16"/>
                <w:lang w:eastAsia="en-GB"/>
              </w:rPr>
              <w:br/>
              <w:t>&lt;1 day</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Ongoing low staffing level reduction in service quality</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Late delivery of key objectives / services due to lack of staff (e.g. recruitment, retention, sickness</w:t>
            </w:r>
            <w:proofErr w:type="gramStart"/>
            <w:r w:rsidRPr="00FA252F">
              <w:rPr>
                <w:rFonts w:ascii="Calibri" w:hAnsi="Calibri"/>
                <w:color w:val="000000"/>
                <w:sz w:val="16"/>
                <w:szCs w:val="16"/>
                <w:lang w:eastAsia="en-GB"/>
              </w:rPr>
              <w:t>) .</w:t>
            </w:r>
            <w:proofErr w:type="gramEnd"/>
            <w:r w:rsidRPr="00FA252F">
              <w:rPr>
                <w:rFonts w:ascii="Calibri" w:hAnsi="Calibri"/>
                <w:color w:val="000000"/>
                <w:sz w:val="16"/>
                <w:szCs w:val="16"/>
                <w:lang w:eastAsia="en-GB"/>
              </w:rPr>
              <w:t xml:space="preserve"> Minor error due to insufficient training / ongoing unsafe staffing level</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Uncertain delivery of key objective/service due to</w:t>
            </w:r>
            <w:r w:rsidRPr="00FA252F">
              <w:rPr>
                <w:rFonts w:ascii="Calibri" w:hAnsi="Calibri"/>
                <w:color w:val="000000"/>
                <w:sz w:val="16"/>
                <w:szCs w:val="16"/>
                <w:lang w:eastAsia="en-GB"/>
              </w:rPr>
              <w:br/>
              <w:t xml:space="preserve"> lack of staff</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Non-delivery of key objective/service due to lack of staff / loss of key staff / </w:t>
            </w:r>
            <w:r w:rsidRPr="00FA252F">
              <w:rPr>
                <w:rFonts w:ascii="Calibri" w:hAnsi="Calibri"/>
                <w:color w:val="000000"/>
                <w:sz w:val="16"/>
                <w:szCs w:val="16"/>
                <w:lang w:eastAsia="en-GB"/>
              </w:rPr>
              <w:br/>
              <w:t>very high turnover</w:t>
            </w:r>
          </w:p>
        </w:tc>
      </w:tr>
      <w:tr w:rsidR="00C70AC2" w:rsidRPr="00FA252F" w:rsidTr="00C70AC2">
        <w:trPr>
          <w:trHeight w:val="693"/>
        </w:trPr>
        <w:tc>
          <w:tcPr>
            <w:tcW w:w="1439" w:type="dxa"/>
            <w:tcBorders>
              <w:top w:val="nil"/>
              <w:left w:val="single" w:sz="4" w:space="0" w:color="auto"/>
              <w:bottom w:val="single" w:sz="4" w:space="0" w:color="auto"/>
              <w:right w:val="single" w:sz="4" w:space="0" w:color="auto"/>
            </w:tcBorders>
            <w:shd w:val="clear" w:color="auto" w:fill="auto"/>
            <w:vAlign w:val="center"/>
          </w:tcPr>
          <w:p w:rsidR="00C70AC2" w:rsidRDefault="00C70AC2" w:rsidP="00C70AC2">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St</w:t>
            </w:r>
            <w:r>
              <w:rPr>
                <w:rFonts w:ascii="Calibri" w:hAnsi="Calibri"/>
                <w:b/>
                <w:bCs/>
                <w:color w:val="000000"/>
                <w:sz w:val="20"/>
                <w:szCs w:val="20"/>
                <w:lang w:eastAsia="en-GB"/>
              </w:rPr>
              <w:t>aff</w:t>
            </w:r>
          </w:p>
          <w:p w:rsidR="00C70AC2" w:rsidRPr="00FA252F" w:rsidRDefault="00C70AC2" w:rsidP="00C70AC2">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Experience</w:t>
            </w:r>
          </w:p>
        </w:tc>
        <w:tc>
          <w:tcPr>
            <w:tcW w:w="475"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20"/>
                <w:szCs w:val="20"/>
                <w:lang w:eastAsia="en-GB"/>
              </w:rPr>
            </w:pPr>
            <w:r w:rsidRPr="00FA252F">
              <w:rPr>
                <w:rFonts w:ascii="Calibri" w:hAnsi="Calibri"/>
                <w:color w:val="000000"/>
                <w:sz w:val="20"/>
                <w:szCs w:val="20"/>
                <w:lang w:eastAsia="en-GB"/>
              </w:rPr>
              <w:t>b</w:t>
            </w:r>
          </w:p>
        </w:tc>
        <w:tc>
          <w:tcPr>
            <w:tcW w:w="2764"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Unsatisfactory experience (resolved)</w:t>
            </w:r>
          </w:p>
        </w:tc>
        <w:tc>
          <w:tcPr>
            <w:tcW w:w="2206"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Unsatisfactory experience </w:t>
            </w:r>
            <w:r w:rsidRPr="00FA252F">
              <w:rPr>
                <w:rFonts w:ascii="Calibri" w:hAnsi="Calibri"/>
                <w:color w:val="000000"/>
                <w:sz w:val="16"/>
                <w:szCs w:val="16"/>
                <w:lang w:eastAsia="en-GB"/>
              </w:rPr>
              <w:br/>
              <w:t xml:space="preserve">(readily resolved) </w:t>
            </w:r>
          </w:p>
        </w:tc>
        <w:tc>
          <w:tcPr>
            <w:tcW w:w="2897"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Miss-managed </w:t>
            </w:r>
            <w:r w:rsidRPr="00FA252F">
              <w:rPr>
                <w:rFonts w:ascii="Calibri" w:hAnsi="Calibri"/>
                <w:color w:val="000000"/>
                <w:sz w:val="16"/>
                <w:szCs w:val="16"/>
                <w:lang w:eastAsia="en-GB"/>
              </w:rPr>
              <w:br/>
              <w:t>(short term effects)</w:t>
            </w:r>
          </w:p>
        </w:tc>
        <w:tc>
          <w:tcPr>
            <w:tcW w:w="2552"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Miss-managed </w:t>
            </w:r>
            <w:r w:rsidRPr="00FA252F">
              <w:rPr>
                <w:rFonts w:ascii="Calibri" w:hAnsi="Calibri"/>
                <w:color w:val="000000"/>
                <w:sz w:val="16"/>
                <w:szCs w:val="16"/>
                <w:lang w:eastAsia="en-GB"/>
              </w:rPr>
              <w:br/>
              <w:t>(long term effects)</w:t>
            </w:r>
          </w:p>
        </w:tc>
        <w:tc>
          <w:tcPr>
            <w:tcW w:w="2693"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Totally unsatisfactory outcome </w:t>
            </w:r>
            <w:r w:rsidRPr="00FA252F">
              <w:rPr>
                <w:rFonts w:ascii="Calibri" w:hAnsi="Calibri"/>
                <w:color w:val="000000"/>
                <w:sz w:val="16"/>
                <w:szCs w:val="16"/>
                <w:lang w:eastAsia="en-GB"/>
              </w:rPr>
              <w:br/>
              <w:t>or experience</w:t>
            </w:r>
          </w:p>
        </w:tc>
      </w:tr>
      <w:tr w:rsidR="00FA252F" w:rsidRPr="00FA252F" w:rsidTr="00C70AC2">
        <w:trPr>
          <w:trHeight w:val="420"/>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Financial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g</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Small loss </w:t>
            </w:r>
            <w:r w:rsidRPr="00FA252F">
              <w:rPr>
                <w:rFonts w:ascii="Calibri" w:hAnsi="Calibri"/>
                <w:color w:val="000000"/>
                <w:sz w:val="16"/>
                <w:szCs w:val="16"/>
                <w:lang w:eastAsia="en-GB"/>
              </w:rPr>
              <w:br/>
              <w:t>&gt;£100</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w:t>
            </w:r>
            <w:r w:rsidRPr="00FA252F">
              <w:rPr>
                <w:rFonts w:ascii="Calibri" w:hAnsi="Calibri"/>
                <w:color w:val="000000"/>
                <w:sz w:val="16"/>
                <w:szCs w:val="16"/>
                <w:lang w:eastAsia="en-GB"/>
              </w:rPr>
              <w:br/>
              <w:t>&gt;£1,000</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Loss</w:t>
            </w:r>
            <w:r w:rsidRPr="00FA252F">
              <w:rPr>
                <w:rFonts w:ascii="Calibri" w:hAnsi="Calibri"/>
                <w:color w:val="000000"/>
                <w:sz w:val="16"/>
                <w:szCs w:val="16"/>
                <w:lang w:eastAsia="en-GB"/>
              </w:rPr>
              <w:br/>
              <w:t xml:space="preserve"> &gt;£10,000</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w:t>
            </w:r>
            <w:r w:rsidRPr="00FA252F">
              <w:rPr>
                <w:rFonts w:ascii="Calibri" w:hAnsi="Calibri"/>
                <w:color w:val="000000"/>
                <w:sz w:val="16"/>
                <w:szCs w:val="16"/>
                <w:lang w:eastAsia="en-GB"/>
              </w:rPr>
              <w:br/>
              <w:t>&gt;£100,000</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Loss</w:t>
            </w:r>
            <w:r w:rsidRPr="00FA252F">
              <w:rPr>
                <w:rFonts w:ascii="Calibri" w:hAnsi="Calibri"/>
                <w:color w:val="000000"/>
                <w:sz w:val="16"/>
                <w:szCs w:val="16"/>
                <w:lang w:eastAsia="en-GB"/>
              </w:rPr>
              <w:br/>
              <w:t>&gt;£1,000,000</w:t>
            </w:r>
          </w:p>
        </w:tc>
      </w:tr>
      <w:tr w:rsidR="00FA252F" w:rsidRPr="00FA252F" w:rsidTr="00C70AC2">
        <w:trPr>
          <w:trHeight w:val="695"/>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Inspection / Audit</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h</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Minor recommendations / minor non-compliance with standards</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Recommendations given / non-compliance with standards</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Challenging recommendations / non-compliance</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Enforcement Action / multiple challenging recommendations / major non-compliance</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Prosecution / </w:t>
            </w:r>
            <w:r w:rsidR="00C70AC2" w:rsidRPr="00FA252F">
              <w:rPr>
                <w:rFonts w:ascii="Calibri" w:hAnsi="Calibri"/>
                <w:color w:val="000000"/>
                <w:sz w:val="16"/>
                <w:szCs w:val="16"/>
                <w:lang w:eastAsia="en-GB"/>
              </w:rPr>
              <w:t>severely</w:t>
            </w:r>
            <w:r w:rsidRPr="00FA252F">
              <w:rPr>
                <w:rFonts w:ascii="Calibri" w:hAnsi="Calibri"/>
                <w:color w:val="000000"/>
                <w:sz w:val="16"/>
                <w:szCs w:val="16"/>
                <w:lang w:eastAsia="en-GB"/>
              </w:rPr>
              <w:br/>
              <w:t xml:space="preserve"> critical report</w:t>
            </w:r>
          </w:p>
        </w:tc>
      </w:tr>
      <w:tr w:rsidR="00FA252F" w:rsidRPr="00FA252F" w:rsidTr="00C70AC2">
        <w:trPr>
          <w:trHeight w:val="833"/>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Adverse Publicity / Reputation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proofErr w:type="spellStart"/>
            <w:r w:rsidRPr="00FA252F">
              <w:rPr>
                <w:rFonts w:ascii="Calibri" w:hAnsi="Calibri"/>
                <w:color w:val="000000"/>
                <w:sz w:val="20"/>
                <w:szCs w:val="20"/>
                <w:lang w:eastAsia="en-GB"/>
              </w:rPr>
              <w:t>i</w:t>
            </w:r>
            <w:proofErr w:type="spellEnd"/>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Rumours</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Local Media</w:t>
            </w:r>
            <w:r w:rsidRPr="00FA252F">
              <w:rPr>
                <w:rFonts w:ascii="Calibri" w:hAnsi="Calibri"/>
                <w:color w:val="000000"/>
                <w:sz w:val="16"/>
                <w:szCs w:val="16"/>
                <w:lang w:eastAsia="en-GB"/>
              </w:rPr>
              <w:br/>
              <w:t>(short-term)</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Local Media</w:t>
            </w:r>
            <w:r w:rsidRPr="00FA252F">
              <w:rPr>
                <w:rFonts w:ascii="Calibri" w:hAnsi="Calibri"/>
                <w:color w:val="000000"/>
                <w:sz w:val="16"/>
                <w:szCs w:val="16"/>
                <w:lang w:eastAsia="en-GB"/>
              </w:rPr>
              <w:br/>
              <w:t>(long-term)</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National Media</w:t>
            </w:r>
            <w:r w:rsidRPr="00FA252F">
              <w:rPr>
                <w:rFonts w:ascii="Calibri" w:hAnsi="Calibri"/>
                <w:color w:val="000000"/>
                <w:sz w:val="16"/>
                <w:szCs w:val="16"/>
                <w:lang w:eastAsia="en-GB"/>
              </w:rPr>
              <w:br/>
              <w:t>&lt;3 days</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National Media</w:t>
            </w:r>
            <w:r w:rsidRPr="00FA252F">
              <w:rPr>
                <w:rFonts w:ascii="Calibri" w:hAnsi="Calibri"/>
                <w:color w:val="000000"/>
                <w:sz w:val="16"/>
                <w:szCs w:val="16"/>
                <w:lang w:eastAsia="en-GB"/>
              </w:rPr>
              <w:br/>
              <w:t>&gt;3 days</w:t>
            </w:r>
            <w:r w:rsidRPr="00FA252F">
              <w:rPr>
                <w:rFonts w:ascii="Calibri" w:hAnsi="Calibri"/>
                <w:color w:val="000000"/>
                <w:sz w:val="16"/>
                <w:szCs w:val="16"/>
                <w:lang w:eastAsia="en-GB"/>
              </w:rPr>
              <w:br/>
              <w:t>MP concern (Questions in House)</w:t>
            </w:r>
          </w:p>
        </w:tc>
      </w:tr>
    </w:tbl>
    <w:p w:rsidR="00462CA2" w:rsidRDefault="002F4765">
      <w:pPr>
        <w:jc w:val="center"/>
        <w:rPr>
          <w:rFonts w:cs="Arial"/>
          <w:b/>
          <w:u w:val="single"/>
        </w:rPr>
      </w:pPr>
      <w:r>
        <w:rPr>
          <w:rFonts w:cs="Arial"/>
          <w:b/>
          <w:u w:val="single"/>
        </w:rPr>
        <w:br w:type="page"/>
      </w:r>
    </w:p>
    <w:p w:rsidR="00A27C60" w:rsidRDefault="00A27C60">
      <w:pPr>
        <w:jc w:val="center"/>
        <w:rPr>
          <w:rFonts w:cs="Arial"/>
          <w:b/>
          <w:u w:val="single"/>
        </w:rPr>
      </w:pPr>
    </w:p>
    <w:p w:rsidR="00A27C60" w:rsidRDefault="00A27C60">
      <w:pPr>
        <w:jc w:val="center"/>
        <w:rPr>
          <w:rFonts w:cs="Arial"/>
          <w:b/>
          <w:u w:val="single"/>
        </w:rPr>
      </w:pPr>
    </w:p>
    <w:p w:rsidR="00A27C60" w:rsidRPr="00FA252F" w:rsidRDefault="00FA252F" w:rsidP="00FA252F">
      <w:pPr>
        <w:rPr>
          <w:rFonts w:cs="Arial"/>
          <w:b/>
        </w:rPr>
      </w:pPr>
      <w:r>
        <w:rPr>
          <w:rFonts w:cs="Arial"/>
          <w:b/>
        </w:rPr>
        <w:t xml:space="preserve">Table 1b </w:t>
      </w:r>
      <w:r>
        <w:rPr>
          <w:rFonts w:cs="Arial"/>
          <w:b/>
        </w:rPr>
        <w:tab/>
      </w:r>
      <w:r w:rsidR="00A27C60">
        <w:rPr>
          <w:rFonts w:cs="Arial"/>
          <w:b/>
          <w:u w:val="single"/>
        </w:rPr>
        <w:t>Likelihood Score</w:t>
      </w:r>
    </w:p>
    <w:p w:rsidR="00A27C60" w:rsidRDefault="00A27C60" w:rsidP="00A27C60">
      <w:pPr>
        <w:rPr>
          <w:rFonts w:cs="Arial"/>
          <w:b/>
          <w:u w:val="single"/>
        </w:rPr>
      </w:pPr>
    </w:p>
    <w:tbl>
      <w:tblPr>
        <w:tblW w:w="0" w:type="auto"/>
        <w:jc w:val="center"/>
        <w:tblLayout w:type="fixed"/>
        <w:tblCellMar>
          <w:left w:w="0" w:type="dxa"/>
          <w:right w:w="0" w:type="dxa"/>
        </w:tblCellMar>
        <w:tblLook w:val="0000" w:firstRow="0" w:lastRow="0" w:firstColumn="0" w:lastColumn="0" w:noHBand="0" w:noVBand="0"/>
      </w:tblPr>
      <w:tblGrid>
        <w:gridCol w:w="1355"/>
        <w:gridCol w:w="1530"/>
        <w:gridCol w:w="1440"/>
        <w:gridCol w:w="1620"/>
        <w:gridCol w:w="1530"/>
        <w:gridCol w:w="1440"/>
      </w:tblGrid>
      <w:tr w:rsidR="002F4765" w:rsidTr="002F4765">
        <w:trPr>
          <w:trHeight w:val="255"/>
          <w:jc w:val="center"/>
        </w:trPr>
        <w:tc>
          <w:tcPr>
            <w:tcW w:w="1355" w:type="dxa"/>
            <w:tcBorders>
              <w:top w:val="single" w:sz="12" w:space="0" w:color="auto"/>
              <w:left w:val="single" w:sz="12" w:space="0" w:color="auto"/>
              <w:bottom w:val="single" w:sz="12" w:space="0" w:color="auto"/>
              <w:right w:val="single" w:sz="12" w:space="0" w:color="auto"/>
            </w:tcBorders>
            <w:vAlign w:val="bottom"/>
          </w:tcPr>
          <w:p w:rsidR="002F4765" w:rsidRDefault="002F4765" w:rsidP="00462CA2">
            <w:pPr>
              <w:rPr>
                <w:rFonts w:eastAsia="Arial Unicode MS"/>
                <w:b/>
                <w:sz w:val="18"/>
              </w:rPr>
            </w:pPr>
            <w:r>
              <w:rPr>
                <w:b/>
                <w:sz w:val="18"/>
              </w:rPr>
              <w:t> </w:t>
            </w:r>
          </w:p>
        </w:tc>
        <w:tc>
          <w:tcPr>
            <w:tcW w:w="1530" w:type="dxa"/>
            <w:tcBorders>
              <w:top w:val="single" w:sz="12" w:space="0" w:color="auto"/>
              <w:left w:val="nil"/>
              <w:right w:val="single" w:sz="4" w:space="0" w:color="auto"/>
            </w:tcBorders>
            <w:shd w:val="clear" w:color="auto" w:fill="92D050"/>
            <w:vAlign w:val="bottom"/>
          </w:tcPr>
          <w:p w:rsidR="002F4765" w:rsidRDefault="002F4765" w:rsidP="00462CA2">
            <w:pPr>
              <w:jc w:val="center"/>
              <w:rPr>
                <w:rFonts w:eastAsia="Arial Unicode MS"/>
                <w:b/>
                <w:sz w:val="18"/>
              </w:rPr>
            </w:pPr>
            <w:r>
              <w:rPr>
                <w:b/>
                <w:sz w:val="18"/>
              </w:rPr>
              <w:t>1</w:t>
            </w:r>
          </w:p>
        </w:tc>
        <w:tc>
          <w:tcPr>
            <w:tcW w:w="1440" w:type="dxa"/>
            <w:tcBorders>
              <w:top w:val="single" w:sz="12" w:space="0" w:color="auto"/>
              <w:left w:val="nil"/>
              <w:right w:val="single" w:sz="4" w:space="0" w:color="auto"/>
            </w:tcBorders>
            <w:shd w:val="clear" w:color="auto" w:fill="92D050"/>
            <w:vAlign w:val="bottom"/>
          </w:tcPr>
          <w:p w:rsidR="002F4765" w:rsidRDefault="002F4765" w:rsidP="00462CA2">
            <w:pPr>
              <w:jc w:val="center"/>
              <w:rPr>
                <w:rFonts w:eastAsia="Arial Unicode MS"/>
                <w:b/>
                <w:sz w:val="18"/>
              </w:rPr>
            </w:pPr>
            <w:r>
              <w:rPr>
                <w:b/>
                <w:sz w:val="18"/>
              </w:rPr>
              <w:t>2</w:t>
            </w:r>
          </w:p>
        </w:tc>
        <w:tc>
          <w:tcPr>
            <w:tcW w:w="1620" w:type="dxa"/>
            <w:tcBorders>
              <w:top w:val="single" w:sz="12" w:space="0" w:color="auto"/>
              <w:left w:val="nil"/>
              <w:right w:val="single" w:sz="4" w:space="0" w:color="auto"/>
            </w:tcBorders>
            <w:shd w:val="clear" w:color="auto" w:fill="FFC000"/>
            <w:vAlign w:val="bottom"/>
          </w:tcPr>
          <w:p w:rsidR="002F4765" w:rsidRDefault="002F4765" w:rsidP="00462CA2">
            <w:pPr>
              <w:jc w:val="center"/>
              <w:rPr>
                <w:rFonts w:eastAsia="Arial Unicode MS"/>
                <w:b/>
                <w:sz w:val="18"/>
              </w:rPr>
            </w:pPr>
            <w:r>
              <w:rPr>
                <w:b/>
                <w:sz w:val="18"/>
              </w:rPr>
              <w:t>3</w:t>
            </w:r>
          </w:p>
        </w:tc>
        <w:tc>
          <w:tcPr>
            <w:tcW w:w="1530" w:type="dxa"/>
            <w:tcBorders>
              <w:top w:val="single" w:sz="12" w:space="0" w:color="auto"/>
              <w:left w:val="nil"/>
              <w:right w:val="single" w:sz="4" w:space="0" w:color="auto"/>
            </w:tcBorders>
            <w:shd w:val="clear" w:color="auto" w:fill="FFC000"/>
            <w:vAlign w:val="bottom"/>
          </w:tcPr>
          <w:p w:rsidR="002F4765" w:rsidRDefault="002F4765" w:rsidP="00462CA2">
            <w:pPr>
              <w:jc w:val="center"/>
              <w:rPr>
                <w:rFonts w:eastAsia="Arial Unicode MS"/>
                <w:b/>
                <w:sz w:val="18"/>
              </w:rPr>
            </w:pPr>
            <w:r>
              <w:rPr>
                <w:b/>
                <w:sz w:val="18"/>
              </w:rPr>
              <w:t>4</w:t>
            </w:r>
          </w:p>
        </w:tc>
        <w:tc>
          <w:tcPr>
            <w:tcW w:w="1440" w:type="dxa"/>
            <w:tcBorders>
              <w:top w:val="single" w:sz="12" w:space="0" w:color="auto"/>
              <w:left w:val="nil"/>
              <w:right w:val="single" w:sz="12" w:space="0" w:color="auto"/>
            </w:tcBorders>
            <w:shd w:val="clear" w:color="auto" w:fill="FF0000"/>
            <w:vAlign w:val="bottom"/>
          </w:tcPr>
          <w:p w:rsidR="002F4765" w:rsidRDefault="002F4765" w:rsidP="00462CA2">
            <w:pPr>
              <w:jc w:val="center"/>
              <w:rPr>
                <w:rFonts w:eastAsia="Arial Unicode MS"/>
                <w:b/>
                <w:sz w:val="18"/>
              </w:rPr>
            </w:pPr>
            <w:r>
              <w:rPr>
                <w:b/>
                <w:sz w:val="18"/>
              </w:rPr>
              <w:t>5</w:t>
            </w:r>
          </w:p>
        </w:tc>
      </w:tr>
      <w:tr w:rsidR="002F4765" w:rsidTr="002F4765">
        <w:trPr>
          <w:trHeight w:val="255"/>
          <w:jc w:val="center"/>
        </w:trPr>
        <w:tc>
          <w:tcPr>
            <w:tcW w:w="1355" w:type="dxa"/>
            <w:tcBorders>
              <w:top w:val="single" w:sz="12" w:space="0" w:color="auto"/>
              <w:left w:val="single" w:sz="12" w:space="0" w:color="auto"/>
              <w:bottom w:val="single" w:sz="12" w:space="0" w:color="auto"/>
              <w:right w:val="single" w:sz="12" w:space="0" w:color="auto"/>
            </w:tcBorders>
            <w:vAlign w:val="bottom"/>
          </w:tcPr>
          <w:p w:rsidR="002F4765" w:rsidRDefault="002F4765" w:rsidP="00462CA2">
            <w:pPr>
              <w:jc w:val="center"/>
              <w:rPr>
                <w:rFonts w:eastAsia="Arial Unicode MS"/>
                <w:b/>
                <w:sz w:val="18"/>
              </w:rPr>
            </w:pPr>
            <w:r>
              <w:rPr>
                <w:b/>
                <w:sz w:val="18"/>
              </w:rPr>
              <w:t>Descriptor</w:t>
            </w:r>
          </w:p>
        </w:tc>
        <w:tc>
          <w:tcPr>
            <w:tcW w:w="153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Rare</w:t>
            </w:r>
          </w:p>
        </w:tc>
        <w:tc>
          <w:tcPr>
            <w:tcW w:w="144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Unlikely</w:t>
            </w:r>
          </w:p>
        </w:tc>
        <w:tc>
          <w:tcPr>
            <w:tcW w:w="162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Possible</w:t>
            </w:r>
          </w:p>
        </w:tc>
        <w:tc>
          <w:tcPr>
            <w:tcW w:w="153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Likely</w:t>
            </w:r>
          </w:p>
        </w:tc>
        <w:tc>
          <w:tcPr>
            <w:tcW w:w="1440" w:type="dxa"/>
            <w:tcBorders>
              <w:top w:val="single" w:sz="12" w:space="0" w:color="auto"/>
              <w:left w:val="nil"/>
              <w:bottom w:val="single" w:sz="12" w:space="0" w:color="auto"/>
              <w:right w:val="single" w:sz="12" w:space="0" w:color="auto"/>
            </w:tcBorders>
            <w:vAlign w:val="center"/>
          </w:tcPr>
          <w:p w:rsidR="002F4765" w:rsidRDefault="002F4765" w:rsidP="00462CA2">
            <w:pPr>
              <w:jc w:val="center"/>
              <w:rPr>
                <w:rFonts w:eastAsia="Arial Unicode MS"/>
                <w:b/>
                <w:sz w:val="18"/>
              </w:rPr>
            </w:pPr>
            <w:r>
              <w:rPr>
                <w:b/>
                <w:sz w:val="18"/>
              </w:rPr>
              <w:t>Almost Certain</w:t>
            </w:r>
          </w:p>
        </w:tc>
      </w:tr>
      <w:tr w:rsidR="002F4765" w:rsidTr="002F4765">
        <w:trPr>
          <w:trHeight w:val="510"/>
          <w:jc w:val="center"/>
        </w:trPr>
        <w:tc>
          <w:tcPr>
            <w:tcW w:w="1355" w:type="dxa"/>
            <w:tcBorders>
              <w:left w:val="single" w:sz="12" w:space="0" w:color="auto"/>
              <w:right w:val="single" w:sz="12" w:space="0" w:color="auto"/>
            </w:tcBorders>
            <w:vAlign w:val="center"/>
          </w:tcPr>
          <w:p w:rsidR="002F4765" w:rsidRDefault="002F4765" w:rsidP="00462CA2">
            <w:pPr>
              <w:jc w:val="center"/>
              <w:rPr>
                <w:rFonts w:eastAsia="Arial Unicode MS"/>
                <w:b/>
                <w:sz w:val="18"/>
              </w:rPr>
            </w:pPr>
            <w:r>
              <w:rPr>
                <w:b/>
                <w:sz w:val="18"/>
              </w:rPr>
              <w:t>Frequency</w:t>
            </w:r>
          </w:p>
        </w:tc>
        <w:tc>
          <w:tcPr>
            <w:tcW w:w="153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Not expected to occur for years</w:t>
            </w:r>
          </w:p>
        </w:tc>
        <w:tc>
          <w:tcPr>
            <w:tcW w:w="144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Expected to occur at least annually</w:t>
            </w:r>
          </w:p>
        </w:tc>
        <w:tc>
          <w:tcPr>
            <w:tcW w:w="162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Expected to occur at least monthly</w:t>
            </w:r>
          </w:p>
        </w:tc>
        <w:tc>
          <w:tcPr>
            <w:tcW w:w="153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Expected to occur at least weekly</w:t>
            </w:r>
          </w:p>
        </w:tc>
        <w:tc>
          <w:tcPr>
            <w:tcW w:w="1440" w:type="dxa"/>
            <w:tcBorders>
              <w:left w:val="nil"/>
              <w:bottom w:val="single" w:sz="4" w:space="0" w:color="auto"/>
              <w:right w:val="single" w:sz="12" w:space="0" w:color="auto"/>
            </w:tcBorders>
            <w:vAlign w:val="center"/>
          </w:tcPr>
          <w:p w:rsidR="002F4765" w:rsidRDefault="002F4765" w:rsidP="00462CA2">
            <w:pPr>
              <w:jc w:val="center"/>
              <w:rPr>
                <w:rFonts w:eastAsia="Arial Unicode MS"/>
                <w:sz w:val="18"/>
              </w:rPr>
            </w:pPr>
            <w:r>
              <w:rPr>
                <w:sz w:val="18"/>
              </w:rPr>
              <w:t>Expected to occur at least daily</w:t>
            </w:r>
          </w:p>
        </w:tc>
      </w:tr>
      <w:tr w:rsidR="002F4765" w:rsidTr="002F4765">
        <w:trPr>
          <w:cantSplit/>
          <w:trHeight w:val="255"/>
          <w:jc w:val="center"/>
        </w:trPr>
        <w:tc>
          <w:tcPr>
            <w:tcW w:w="1355" w:type="dxa"/>
            <w:vMerge w:val="restart"/>
            <w:tcBorders>
              <w:top w:val="single" w:sz="4" w:space="0" w:color="auto"/>
              <w:left w:val="single" w:sz="12" w:space="0" w:color="auto"/>
              <w:bottom w:val="single" w:sz="12" w:space="0" w:color="auto"/>
              <w:right w:val="single" w:sz="12" w:space="0" w:color="auto"/>
            </w:tcBorders>
            <w:vAlign w:val="center"/>
          </w:tcPr>
          <w:p w:rsidR="002F4765" w:rsidRDefault="002F4765" w:rsidP="00462CA2">
            <w:pPr>
              <w:jc w:val="center"/>
              <w:rPr>
                <w:rFonts w:eastAsia="Arial Unicode MS"/>
                <w:b/>
                <w:sz w:val="18"/>
              </w:rPr>
            </w:pPr>
            <w:r>
              <w:rPr>
                <w:b/>
                <w:sz w:val="18"/>
              </w:rPr>
              <w:t>Probability</w:t>
            </w:r>
          </w:p>
        </w:tc>
        <w:tc>
          <w:tcPr>
            <w:tcW w:w="153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&lt; 1%</w:t>
            </w:r>
          </w:p>
        </w:tc>
        <w:tc>
          <w:tcPr>
            <w:tcW w:w="144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1 – 5%</w:t>
            </w:r>
          </w:p>
        </w:tc>
        <w:tc>
          <w:tcPr>
            <w:tcW w:w="162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6 – 20%</w:t>
            </w:r>
          </w:p>
        </w:tc>
        <w:tc>
          <w:tcPr>
            <w:tcW w:w="153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21 – 50%</w:t>
            </w:r>
          </w:p>
        </w:tc>
        <w:tc>
          <w:tcPr>
            <w:tcW w:w="1440" w:type="dxa"/>
            <w:tcBorders>
              <w:top w:val="nil"/>
              <w:left w:val="nil"/>
              <w:bottom w:val="single" w:sz="4" w:space="0" w:color="auto"/>
              <w:right w:val="single" w:sz="12" w:space="0" w:color="auto"/>
            </w:tcBorders>
            <w:vAlign w:val="center"/>
          </w:tcPr>
          <w:p w:rsidR="002F4765" w:rsidRDefault="002F4765" w:rsidP="00462CA2">
            <w:pPr>
              <w:jc w:val="center"/>
              <w:rPr>
                <w:rFonts w:eastAsia="Arial Unicode MS"/>
                <w:sz w:val="18"/>
              </w:rPr>
            </w:pPr>
            <w:r>
              <w:rPr>
                <w:sz w:val="18"/>
              </w:rPr>
              <w:t>&gt; 50%</w:t>
            </w:r>
          </w:p>
        </w:tc>
      </w:tr>
      <w:tr w:rsidR="002F4765" w:rsidTr="002F4765">
        <w:trPr>
          <w:cantSplit/>
          <w:trHeight w:val="765"/>
          <w:jc w:val="center"/>
        </w:trPr>
        <w:tc>
          <w:tcPr>
            <w:tcW w:w="1355" w:type="dxa"/>
            <w:vMerge/>
            <w:tcBorders>
              <w:top w:val="single" w:sz="12" w:space="0" w:color="auto"/>
              <w:left w:val="single" w:sz="12" w:space="0" w:color="auto"/>
              <w:bottom w:val="single" w:sz="12" w:space="0" w:color="auto"/>
              <w:right w:val="single" w:sz="12" w:space="0" w:color="auto"/>
            </w:tcBorders>
            <w:vAlign w:val="center"/>
          </w:tcPr>
          <w:p w:rsidR="002F4765" w:rsidRDefault="002F4765" w:rsidP="00462CA2">
            <w:pPr>
              <w:rPr>
                <w:rFonts w:eastAsia="Arial Unicode MS"/>
                <w:b/>
                <w:sz w:val="18"/>
              </w:rPr>
            </w:pPr>
          </w:p>
        </w:tc>
        <w:tc>
          <w:tcPr>
            <w:tcW w:w="153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Will only occur in exceptional circumstances</w:t>
            </w:r>
          </w:p>
        </w:tc>
        <w:tc>
          <w:tcPr>
            <w:tcW w:w="144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Unlikely to occur</w:t>
            </w:r>
          </w:p>
        </w:tc>
        <w:tc>
          <w:tcPr>
            <w:tcW w:w="162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Reasonable chance of occurring</w:t>
            </w:r>
          </w:p>
        </w:tc>
        <w:tc>
          <w:tcPr>
            <w:tcW w:w="153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Likely to occur</w:t>
            </w:r>
          </w:p>
        </w:tc>
        <w:tc>
          <w:tcPr>
            <w:tcW w:w="1440" w:type="dxa"/>
            <w:tcBorders>
              <w:top w:val="nil"/>
              <w:left w:val="nil"/>
              <w:bottom w:val="single" w:sz="12" w:space="0" w:color="auto"/>
              <w:right w:val="single" w:sz="12" w:space="0" w:color="auto"/>
            </w:tcBorders>
            <w:vAlign w:val="center"/>
          </w:tcPr>
          <w:p w:rsidR="002F4765" w:rsidRDefault="002F4765" w:rsidP="00462CA2">
            <w:pPr>
              <w:jc w:val="center"/>
              <w:rPr>
                <w:rFonts w:eastAsia="Arial Unicode MS"/>
                <w:sz w:val="18"/>
              </w:rPr>
            </w:pPr>
            <w:r>
              <w:rPr>
                <w:sz w:val="18"/>
              </w:rPr>
              <w:t>More likely to occur than not</w:t>
            </w:r>
          </w:p>
        </w:tc>
      </w:tr>
    </w:tbl>
    <w:p w:rsidR="002F4765" w:rsidRDefault="002F4765" w:rsidP="002F4765">
      <w:pPr>
        <w:tabs>
          <w:tab w:val="left" w:pos="720"/>
        </w:tabs>
        <w:rPr>
          <w:sz w:val="22"/>
        </w:rPr>
      </w:pPr>
    </w:p>
    <w:p w:rsidR="002F4765" w:rsidRDefault="002F4765" w:rsidP="002F4765">
      <w:pPr>
        <w:tabs>
          <w:tab w:val="left" w:pos="720"/>
        </w:tabs>
        <w:rPr>
          <w:sz w:val="22"/>
        </w:rPr>
      </w:pPr>
    </w:p>
    <w:p w:rsidR="00A27C60" w:rsidRDefault="00A27C60" w:rsidP="002F4765">
      <w:pPr>
        <w:tabs>
          <w:tab w:val="left" w:pos="720"/>
        </w:tabs>
        <w:rPr>
          <w:sz w:val="22"/>
        </w:rPr>
      </w:pPr>
      <w:r w:rsidRPr="00A27C60">
        <w:rPr>
          <w:b/>
          <w:sz w:val="22"/>
        </w:rPr>
        <w:t>Table 1c</w:t>
      </w:r>
      <w:r>
        <w:rPr>
          <w:sz w:val="22"/>
        </w:rPr>
        <w:t xml:space="preserve"> </w:t>
      </w:r>
      <w:r>
        <w:rPr>
          <w:sz w:val="22"/>
        </w:rPr>
        <w:tab/>
      </w:r>
      <w:r w:rsidRPr="00A27C60">
        <w:rPr>
          <w:b/>
          <w:sz w:val="22"/>
          <w:u w:val="single"/>
        </w:rPr>
        <w:t>Risk Score</w:t>
      </w:r>
      <w:r>
        <w:rPr>
          <w:sz w:val="22"/>
        </w:rPr>
        <w:t xml:space="preserve"> </w:t>
      </w:r>
    </w:p>
    <w:p w:rsidR="002F4765" w:rsidRDefault="002F4765" w:rsidP="002F4765">
      <w:pPr>
        <w:rPr>
          <w:sz w:val="22"/>
        </w:rPr>
      </w:pPr>
    </w:p>
    <w:tbl>
      <w:tblPr>
        <w:tblW w:w="0" w:type="auto"/>
        <w:jc w:val="center"/>
        <w:tblLayout w:type="fixed"/>
        <w:tblCellMar>
          <w:left w:w="120" w:type="dxa"/>
          <w:right w:w="120" w:type="dxa"/>
        </w:tblCellMar>
        <w:tblLook w:val="0000" w:firstRow="0" w:lastRow="0" w:firstColumn="0" w:lastColumn="0" w:noHBand="0" w:noVBand="0"/>
      </w:tblPr>
      <w:tblGrid>
        <w:gridCol w:w="1488"/>
        <w:gridCol w:w="1489"/>
        <w:gridCol w:w="1488"/>
        <w:gridCol w:w="1489"/>
        <w:gridCol w:w="1488"/>
        <w:gridCol w:w="1489"/>
      </w:tblGrid>
      <w:tr w:rsidR="002F4765" w:rsidTr="002F4765">
        <w:trPr>
          <w:cantSplit/>
          <w:trHeight w:val="336"/>
          <w:jc w:val="center"/>
        </w:trPr>
        <w:tc>
          <w:tcPr>
            <w:tcW w:w="1488" w:type="dxa"/>
            <w:vMerge w:val="restart"/>
            <w:tcBorders>
              <w:top w:val="single" w:sz="12" w:space="0" w:color="auto"/>
              <w:left w:val="single" w:sz="12" w:space="0" w:color="auto"/>
              <w:bottom w:val="single" w:sz="8" w:space="0" w:color="auto"/>
              <w:right w:val="single" w:sz="12" w:space="0" w:color="auto"/>
            </w:tcBorders>
            <w:vAlign w:val="bottom"/>
          </w:tcPr>
          <w:p w:rsidR="002F4765" w:rsidRDefault="002F4765" w:rsidP="00462CA2">
            <w:pPr>
              <w:pStyle w:val="Heading1"/>
              <w:rPr>
                <w:rFonts w:ascii="Arial" w:hAnsi="Arial"/>
                <w:u w:val="none"/>
              </w:rPr>
            </w:pPr>
            <w:r>
              <w:rPr>
                <w:rFonts w:ascii="Arial" w:hAnsi="Arial"/>
                <w:sz w:val="22"/>
                <w:u w:val="none"/>
              </w:rPr>
              <w:t>Likelihood</w:t>
            </w:r>
          </w:p>
        </w:tc>
        <w:tc>
          <w:tcPr>
            <w:tcW w:w="7443" w:type="dxa"/>
            <w:gridSpan w:val="5"/>
            <w:tcBorders>
              <w:top w:val="single" w:sz="12" w:space="0" w:color="auto"/>
              <w:left w:val="nil"/>
              <w:right w:val="single" w:sz="12" w:space="0" w:color="auto"/>
            </w:tcBorders>
            <w:vAlign w:val="center"/>
          </w:tcPr>
          <w:p w:rsidR="002F4765" w:rsidRDefault="002F4765" w:rsidP="00462CA2">
            <w:pPr>
              <w:pStyle w:val="Heading2"/>
              <w:jc w:val="center"/>
              <w:rPr>
                <w:rFonts w:ascii="Arial" w:hAnsi="Arial"/>
              </w:rPr>
            </w:pPr>
            <w:r>
              <w:rPr>
                <w:rFonts w:ascii="Arial" w:hAnsi="Arial"/>
              </w:rPr>
              <w:t>Consequence</w:t>
            </w:r>
          </w:p>
        </w:tc>
      </w:tr>
      <w:tr w:rsidR="002F4765" w:rsidTr="002F4765">
        <w:trPr>
          <w:cantSplit/>
          <w:trHeight w:val="398"/>
          <w:jc w:val="center"/>
        </w:trPr>
        <w:tc>
          <w:tcPr>
            <w:tcW w:w="1488" w:type="dxa"/>
            <w:vMerge/>
            <w:tcBorders>
              <w:top w:val="single" w:sz="8" w:space="0" w:color="auto"/>
              <w:left w:val="single" w:sz="12" w:space="0" w:color="auto"/>
              <w:bottom w:val="single" w:sz="8" w:space="0" w:color="auto"/>
              <w:right w:val="single" w:sz="12" w:space="0" w:color="auto"/>
            </w:tcBorders>
          </w:tcPr>
          <w:p w:rsidR="002F4765" w:rsidRDefault="002F4765" w:rsidP="00462CA2">
            <w:pPr>
              <w:tabs>
                <w:tab w:val="left" w:pos="-912"/>
                <w:tab w:val="left" w:pos="-720"/>
                <w:tab w:val="left" w:pos="0"/>
                <w:tab w:val="left" w:pos="648"/>
                <w:tab w:val="left" w:pos="1440"/>
              </w:tabs>
              <w:spacing w:after="58"/>
            </w:pPr>
          </w:p>
        </w:tc>
        <w:tc>
          <w:tcPr>
            <w:tcW w:w="1489" w:type="dxa"/>
            <w:tcBorders>
              <w:top w:val="single" w:sz="12" w:space="0" w:color="auto"/>
              <w:left w:val="nil"/>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1</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Insignificant</w:t>
            </w:r>
          </w:p>
        </w:tc>
        <w:tc>
          <w:tcPr>
            <w:tcW w:w="1488" w:type="dxa"/>
            <w:tcBorders>
              <w:top w:val="single" w:sz="12" w:space="0" w:color="auto"/>
              <w:left w:val="single" w:sz="8" w:space="0" w:color="auto"/>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2</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Minor</w:t>
            </w:r>
          </w:p>
        </w:tc>
        <w:tc>
          <w:tcPr>
            <w:tcW w:w="1489" w:type="dxa"/>
            <w:tcBorders>
              <w:top w:val="single" w:sz="12" w:space="0" w:color="auto"/>
              <w:left w:val="single" w:sz="8" w:space="0" w:color="auto"/>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3</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Moderate</w:t>
            </w:r>
          </w:p>
        </w:tc>
        <w:tc>
          <w:tcPr>
            <w:tcW w:w="1488" w:type="dxa"/>
            <w:tcBorders>
              <w:top w:val="single" w:sz="12" w:space="0" w:color="auto"/>
              <w:left w:val="single" w:sz="8" w:space="0" w:color="auto"/>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4</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Major</w:t>
            </w:r>
          </w:p>
        </w:tc>
        <w:tc>
          <w:tcPr>
            <w:tcW w:w="1489" w:type="dxa"/>
            <w:tcBorders>
              <w:top w:val="single" w:sz="12" w:space="0" w:color="auto"/>
              <w:left w:val="single" w:sz="8" w:space="0" w:color="auto"/>
              <w:bottom w:val="single" w:sz="12"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5</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Catastrophic</w:t>
            </w:r>
          </w:p>
        </w:tc>
      </w:tr>
      <w:tr w:rsidR="002F4765" w:rsidTr="002F4765">
        <w:trPr>
          <w:trHeight w:hRule="exact" w:val="600"/>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sz w:val="20"/>
              </w:rPr>
            </w:pPr>
            <w:r>
              <w:rPr>
                <w:b/>
                <w:sz w:val="20"/>
              </w:rPr>
              <w:t>1 - Rare</w:t>
            </w:r>
          </w:p>
        </w:tc>
        <w:tc>
          <w:tcPr>
            <w:tcW w:w="1489" w:type="dxa"/>
            <w:tcBorders>
              <w:left w:val="nil"/>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w:t>
            </w:r>
          </w:p>
        </w:tc>
        <w:tc>
          <w:tcPr>
            <w:tcW w:w="1488" w:type="dxa"/>
            <w:tcBorders>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w:t>
            </w:r>
          </w:p>
        </w:tc>
        <w:tc>
          <w:tcPr>
            <w:tcW w:w="1489" w:type="dxa"/>
            <w:tcBorders>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3</w:t>
            </w:r>
          </w:p>
        </w:tc>
        <w:tc>
          <w:tcPr>
            <w:tcW w:w="1488" w:type="dxa"/>
            <w:tcBorders>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4</w:t>
            </w:r>
          </w:p>
        </w:tc>
        <w:tc>
          <w:tcPr>
            <w:tcW w:w="1489" w:type="dxa"/>
            <w:tcBorders>
              <w:left w:val="single" w:sz="4" w:space="0" w:color="auto"/>
              <w:bottom w:val="single" w:sz="4" w:space="0" w:color="auto"/>
              <w:right w:val="single" w:sz="12"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5</w:t>
            </w:r>
          </w:p>
        </w:tc>
      </w:tr>
      <w:tr w:rsidR="002F4765" w:rsidTr="002F4765">
        <w:trPr>
          <w:trHeight w:hRule="exact" w:val="694"/>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color w:val="000000"/>
                <w:sz w:val="20"/>
              </w:rPr>
            </w:pPr>
            <w:r>
              <w:rPr>
                <w:b/>
                <w:color w:val="000000"/>
                <w:sz w:val="20"/>
              </w:rPr>
              <w:t>2 - Unlikely</w:t>
            </w:r>
          </w:p>
        </w:tc>
        <w:tc>
          <w:tcPr>
            <w:tcW w:w="1489" w:type="dxa"/>
            <w:tcBorders>
              <w:top w:val="single" w:sz="4" w:space="0" w:color="auto"/>
              <w:left w:val="nil"/>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w:t>
            </w:r>
          </w:p>
        </w:tc>
        <w:tc>
          <w:tcPr>
            <w:tcW w:w="1488" w:type="dxa"/>
            <w:tcBorders>
              <w:top w:val="single" w:sz="4" w:space="0" w:color="auto"/>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4</w:t>
            </w:r>
          </w:p>
        </w:tc>
        <w:tc>
          <w:tcPr>
            <w:tcW w:w="1489" w:type="dxa"/>
            <w:tcBorders>
              <w:top w:val="single" w:sz="4" w:space="0" w:color="auto"/>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6</w:t>
            </w:r>
          </w:p>
        </w:tc>
        <w:tc>
          <w:tcPr>
            <w:tcW w:w="1488"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8</w:t>
            </w:r>
          </w:p>
        </w:tc>
        <w:tc>
          <w:tcPr>
            <w:tcW w:w="1489" w:type="dxa"/>
            <w:tcBorders>
              <w:top w:val="single" w:sz="4" w:space="0" w:color="auto"/>
              <w:left w:val="single" w:sz="4" w:space="0" w:color="auto"/>
              <w:bottom w:val="single" w:sz="4" w:space="0" w:color="auto"/>
              <w:right w:val="single" w:sz="12"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10</w:t>
            </w:r>
          </w:p>
        </w:tc>
      </w:tr>
      <w:tr w:rsidR="002F4765" w:rsidTr="002F4765">
        <w:trPr>
          <w:trHeight w:hRule="exact" w:val="600"/>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color w:val="000000"/>
                <w:sz w:val="20"/>
              </w:rPr>
            </w:pPr>
            <w:r>
              <w:rPr>
                <w:b/>
                <w:color w:val="000000"/>
                <w:sz w:val="20"/>
              </w:rPr>
              <w:t>3 - Possible</w:t>
            </w:r>
          </w:p>
        </w:tc>
        <w:tc>
          <w:tcPr>
            <w:tcW w:w="1489" w:type="dxa"/>
            <w:tcBorders>
              <w:top w:val="single" w:sz="4" w:space="0" w:color="auto"/>
              <w:left w:val="nil"/>
              <w:bottom w:val="single" w:sz="4" w:space="0" w:color="auto"/>
              <w:right w:val="single" w:sz="4" w:space="0" w:color="auto"/>
            </w:tcBorders>
            <w:shd w:val="clear" w:color="auto" w:fill="92D050"/>
            <w:vAlign w:val="center"/>
          </w:tcPr>
          <w:p w:rsidR="002F4765" w:rsidRDefault="002F4765" w:rsidP="002F4765">
            <w:pPr>
              <w:tabs>
                <w:tab w:val="left" w:pos="-912"/>
                <w:tab w:val="left" w:pos="-720"/>
                <w:tab w:val="left" w:pos="0"/>
                <w:tab w:val="left" w:pos="648"/>
                <w:tab w:val="left" w:pos="1440"/>
              </w:tabs>
              <w:spacing w:after="58"/>
              <w:jc w:val="center"/>
              <w:rPr>
                <w:b/>
                <w:sz w:val="32"/>
              </w:rPr>
            </w:pPr>
            <w:r>
              <w:rPr>
                <w:b/>
                <w:sz w:val="32"/>
              </w:rPr>
              <w:t>3</w:t>
            </w:r>
          </w:p>
        </w:tc>
        <w:tc>
          <w:tcPr>
            <w:tcW w:w="1488" w:type="dxa"/>
            <w:tcBorders>
              <w:top w:val="single" w:sz="4" w:space="0" w:color="auto"/>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6</w:t>
            </w:r>
          </w:p>
        </w:tc>
        <w:tc>
          <w:tcPr>
            <w:tcW w:w="1489"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9</w:t>
            </w:r>
          </w:p>
        </w:tc>
        <w:tc>
          <w:tcPr>
            <w:tcW w:w="1488"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12</w:t>
            </w:r>
          </w:p>
        </w:tc>
        <w:tc>
          <w:tcPr>
            <w:tcW w:w="1489" w:type="dxa"/>
            <w:tcBorders>
              <w:top w:val="single" w:sz="4" w:space="0" w:color="auto"/>
              <w:left w:val="single" w:sz="4" w:space="0" w:color="auto"/>
              <w:bottom w:val="single" w:sz="4" w:space="0" w:color="auto"/>
              <w:right w:val="single" w:sz="12"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15</w:t>
            </w:r>
          </w:p>
        </w:tc>
      </w:tr>
      <w:tr w:rsidR="002F4765" w:rsidTr="002F4765">
        <w:trPr>
          <w:trHeight w:hRule="exact" w:val="600"/>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color w:val="000000"/>
                <w:sz w:val="20"/>
              </w:rPr>
            </w:pPr>
            <w:r>
              <w:rPr>
                <w:b/>
                <w:color w:val="000000"/>
                <w:sz w:val="20"/>
              </w:rPr>
              <w:t>4 - Likely</w:t>
            </w:r>
          </w:p>
        </w:tc>
        <w:tc>
          <w:tcPr>
            <w:tcW w:w="1489" w:type="dxa"/>
            <w:tcBorders>
              <w:top w:val="single" w:sz="4" w:space="0" w:color="auto"/>
              <w:left w:val="nil"/>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4</w:t>
            </w:r>
          </w:p>
        </w:tc>
        <w:tc>
          <w:tcPr>
            <w:tcW w:w="1488"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8</w:t>
            </w:r>
          </w:p>
        </w:tc>
        <w:tc>
          <w:tcPr>
            <w:tcW w:w="1489"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12</w:t>
            </w:r>
          </w:p>
        </w:tc>
        <w:tc>
          <w:tcPr>
            <w:tcW w:w="1488" w:type="dxa"/>
            <w:tcBorders>
              <w:top w:val="single" w:sz="4" w:space="0" w:color="auto"/>
              <w:left w:val="single" w:sz="4" w:space="0" w:color="auto"/>
              <w:bottom w:val="single" w:sz="4" w:space="0" w:color="auto"/>
              <w:right w:val="single" w:sz="4"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16</w:t>
            </w:r>
          </w:p>
        </w:tc>
        <w:tc>
          <w:tcPr>
            <w:tcW w:w="1489" w:type="dxa"/>
            <w:tcBorders>
              <w:top w:val="single" w:sz="4" w:space="0" w:color="auto"/>
              <w:left w:val="single" w:sz="4" w:space="0" w:color="auto"/>
              <w:bottom w:val="single" w:sz="4" w:space="0" w:color="auto"/>
              <w:right w:val="single" w:sz="12"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20</w:t>
            </w:r>
          </w:p>
        </w:tc>
      </w:tr>
      <w:tr w:rsidR="002F4765" w:rsidTr="002F4765">
        <w:trPr>
          <w:trHeight w:hRule="exact" w:val="600"/>
          <w:jc w:val="center"/>
        </w:trPr>
        <w:tc>
          <w:tcPr>
            <w:tcW w:w="1488" w:type="dxa"/>
            <w:tcBorders>
              <w:top w:val="single" w:sz="8" w:space="0" w:color="auto"/>
              <w:left w:val="single" w:sz="12" w:space="0" w:color="auto"/>
              <w:bottom w:val="single" w:sz="12"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rPr>
                <w:b/>
                <w:color w:val="000000"/>
                <w:sz w:val="20"/>
              </w:rPr>
            </w:pPr>
            <w:r>
              <w:rPr>
                <w:b/>
                <w:color w:val="000000"/>
                <w:sz w:val="20"/>
              </w:rPr>
              <w:t>5 - Almost</w:t>
            </w:r>
          </w:p>
          <w:p w:rsidR="002F4765" w:rsidRDefault="002F4765" w:rsidP="00462CA2">
            <w:pPr>
              <w:tabs>
                <w:tab w:val="left" w:pos="-912"/>
                <w:tab w:val="left" w:pos="-720"/>
                <w:tab w:val="left" w:pos="0"/>
                <w:tab w:val="left" w:pos="648"/>
                <w:tab w:val="left" w:pos="1440"/>
              </w:tabs>
              <w:rPr>
                <w:b/>
                <w:color w:val="000000"/>
                <w:sz w:val="20"/>
              </w:rPr>
            </w:pPr>
            <w:r>
              <w:rPr>
                <w:b/>
                <w:color w:val="000000"/>
                <w:sz w:val="20"/>
              </w:rPr>
              <w:t xml:space="preserve">     Certain</w:t>
            </w:r>
          </w:p>
        </w:tc>
        <w:tc>
          <w:tcPr>
            <w:tcW w:w="1489" w:type="dxa"/>
            <w:tcBorders>
              <w:top w:val="single" w:sz="4" w:space="0" w:color="auto"/>
              <w:left w:val="nil"/>
              <w:bottom w:val="single" w:sz="12"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5</w:t>
            </w:r>
          </w:p>
        </w:tc>
        <w:tc>
          <w:tcPr>
            <w:tcW w:w="1488" w:type="dxa"/>
            <w:tcBorders>
              <w:top w:val="single" w:sz="4" w:space="0" w:color="auto"/>
              <w:left w:val="single" w:sz="4" w:space="0" w:color="auto"/>
              <w:bottom w:val="single" w:sz="12"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10</w:t>
            </w:r>
          </w:p>
        </w:tc>
        <w:tc>
          <w:tcPr>
            <w:tcW w:w="1489" w:type="dxa"/>
            <w:tcBorders>
              <w:top w:val="single" w:sz="4" w:space="0" w:color="auto"/>
              <w:left w:val="single" w:sz="4" w:space="0" w:color="auto"/>
              <w:bottom w:val="single" w:sz="12" w:space="0" w:color="auto"/>
              <w:right w:val="single" w:sz="4"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15</w:t>
            </w:r>
          </w:p>
        </w:tc>
        <w:tc>
          <w:tcPr>
            <w:tcW w:w="1488" w:type="dxa"/>
            <w:tcBorders>
              <w:top w:val="single" w:sz="4" w:space="0" w:color="auto"/>
              <w:left w:val="single" w:sz="4" w:space="0" w:color="auto"/>
              <w:bottom w:val="single" w:sz="12" w:space="0" w:color="auto"/>
              <w:right w:val="single" w:sz="4"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20</w:t>
            </w:r>
          </w:p>
        </w:tc>
        <w:tc>
          <w:tcPr>
            <w:tcW w:w="1489" w:type="dxa"/>
            <w:tcBorders>
              <w:top w:val="single" w:sz="4" w:space="0" w:color="auto"/>
              <w:left w:val="single" w:sz="4" w:space="0" w:color="auto"/>
              <w:bottom w:val="single" w:sz="12" w:space="0" w:color="auto"/>
              <w:right w:val="single" w:sz="12"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25</w:t>
            </w:r>
          </w:p>
        </w:tc>
      </w:tr>
    </w:tbl>
    <w:p w:rsidR="00462CA2" w:rsidRDefault="00462CA2"/>
    <w:sectPr w:rsidR="00462CA2" w:rsidSect="00FA252F">
      <w:type w:val="oddPage"/>
      <w:pgSz w:w="15842" w:h="12242" w:orient="landscape" w:code="1"/>
      <w:pgMar w:top="964" w:right="284" w:bottom="964" w:left="39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7999"/>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9DA247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AAE6418"/>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D3A26E5"/>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EBD10AC"/>
    <w:multiLevelType w:val="singleLevel"/>
    <w:tmpl w:val="C29C4CEA"/>
    <w:lvl w:ilvl="0">
      <w:numFmt w:val="bullet"/>
      <w:lvlText w:val="•"/>
      <w:lvlJc w:val="left"/>
      <w:pPr>
        <w:tabs>
          <w:tab w:val="num" w:pos="397"/>
        </w:tabs>
        <w:ind w:left="397" w:hanging="397"/>
      </w:pPr>
      <w:rPr>
        <w:rFonts w:ascii="Times New Roman" w:hAnsi="Times New Roman" w:hint="default"/>
      </w:rPr>
    </w:lvl>
  </w:abstractNum>
  <w:abstractNum w:abstractNumId="5" w15:restartNumberingAfterBreak="0">
    <w:nsid w:val="0F863E1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284E4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250F6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791558B"/>
    <w:multiLevelType w:val="hybridMultilevel"/>
    <w:tmpl w:val="F112ECA8"/>
    <w:lvl w:ilvl="0" w:tplc="C1AA09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9563DC"/>
    <w:multiLevelType w:val="hybridMultilevel"/>
    <w:tmpl w:val="726C2EAE"/>
    <w:lvl w:ilvl="0" w:tplc="EB4437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E29E8"/>
    <w:multiLevelType w:val="singleLevel"/>
    <w:tmpl w:val="B0844046"/>
    <w:lvl w:ilvl="0">
      <w:start w:val="13"/>
      <w:numFmt w:val="bullet"/>
      <w:lvlText w:val="-"/>
      <w:lvlJc w:val="left"/>
      <w:pPr>
        <w:tabs>
          <w:tab w:val="num" w:pos="720"/>
        </w:tabs>
        <w:ind w:left="720" w:hanging="360"/>
      </w:pPr>
      <w:rPr>
        <w:rFonts w:hint="default"/>
      </w:rPr>
    </w:lvl>
  </w:abstractNum>
  <w:abstractNum w:abstractNumId="11" w15:restartNumberingAfterBreak="0">
    <w:nsid w:val="25AD1BA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774477B"/>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8F2798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96073B4"/>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B5924F9"/>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09A37D5"/>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5D7490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0BF1EB4"/>
    <w:multiLevelType w:val="singleLevel"/>
    <w:tmpl w:val="7D86FB82"/>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42335C5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81F7E32"/>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945330C"/>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95922D2"/>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A3D37AF"/>
    <w:multiLevelType w:val="hybridMultilevel"/>
    <w:tmpl w:val="3E1E7040"/>
    <w:lvl w:ilvl="0" w:tplc="09AC806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DF13CA"/>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4C8E2BF8"/>
    <w:multiLevelType w:val="hybridMultilevel"/>
    <w:tmpl w:val="9334B5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176A61"/>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5462001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2F7B2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B3E1BC2"/>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BC556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F9C3BC8"/>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FEA5F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2B32FC5"/>
    <w:multiLevelType w:val="hybridMultilevel"/>
    <w:tmpl w:val="5596E508"/>
    <w:lvl w:ilvl="0" w:tplc="2C5067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32D7D9C"/>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67D80C57"/>
    <w:multiLevelType w:val="hybridMultilevel"/>
    <w:tmpl w:val="B48264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8232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E016BEA"/>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E6E521F"/>
    <w:multiLevelType w:val="hybridMultilevel"/>
    <w:tmpl w:val="C72A49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0B45C5"/>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37A6F0E"/>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4B811D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BCA51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C2436F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7C4778D9"/>
    <w:multiLevelType w:val="hybridMultilevel"/>
    <w:tmpl w:val="F70086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71117E"/>
    <w:multiLevelType w:val="singleLevel"/>
    <w:tmpl w:val="04090009"/>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6"/>
  </w:num>
  <w:num w:numId="3">
    <w:abstractNumId w:val="4"/>
  </w:num>
  <w:num w:numId="4">
    <w:abstractNumId w:val="19"/>
  </w:num>
  <w:num w:numId="5">
    <w:abstractNumId w:val="28"/>
  </w:num>
  <w:num w:numId="6">
    <w:abstractNumId w:val="30"/>
  </w:num>
  <w:num w:numId="7">
    <w:abstractNumId w:val="10"/>
  </w:num>
  <w:num w:numId="8">
    <w:abstractNumId w:val="36"/>
  </w:num>
  <w:num w:numId="9">
    <w:abstractNumId w:val="32"/>
  </w:num>
  <w:num w:numId="10">
    <w:abstractNumId w:val="27"/>
  </w:num>
  <w:num w:numId="11">
    <w:abstractNumId w:val="5"/>
  </w:num>
  <w:num w:numId="12">
    <w:abstractNumId w:val="42"/>
  </w:num>
  <w:num w:numId="13">
    <w:abstractNumId w:val="45"/>
  </w:num>
  <w:num w:numId="14">
    <w:abstractNumId w:val="22"/>
  </w:num>
  <w:num w:numId="15">
    <w:abstractNumId w:val="3"/>
  </w:num>
  <w:num w:numId="16">
    <w:abstractNumId w:val="26"/>
  </w:num>
  <w:num w:numId="17">
    <w:abstractNumId w:val="34"/>
  </w:num>
  <w:num w:numId="18">
    <w:abstractNumId w:val="12"/>
  </w:num>
  <w:num w:numId="19">
    <w:abstractNumId w:val="43"/>
  </w:num>
  <w:num w:numId="20">
    <w:abstractNumId w:val="20"/>
  </w:num>
  <w:num w:numId="21">
    <w:abstractNumId w:val="15"/>
  </w:num>
  <w:num w:numId="22">
    <w:abstractNumId w:val="7"/>
  </w:num>
  <w:num w:numId="23">
    <w:abstractNumId w:val="17"/>
  </w:num>
  <w:num w:numId="24">
    <w:abstractNumId w:val="0"/>
  </w:num>
  <w:num w:numId="25">
    <w:abstractNumId w:val="11"/>
  </w:num>
  <w:num w:numId="26">
    <w:abstractNumId w:val="40"/>
  </w:num>
  <w:num w:numId="27">
    <w:abstractNumId w:val="24"/>
  </w:num>
  <w:num w:numId="28">
    <w:abstractNumId w:val="39"/>
  </w:num>
  <w:num w:numId="29">
    <w:abstractNumId w:val="31"/>
  </w:num>
  <w:num w:numId="30">
    <w:abstractNumId w:val="13"/>
  </w:num>
  <w:num w:numId="31">
    <w:abstractNumId w:val="41"/>
  </w:num>
  <w:num w:numId="32">
    <w:abstractNumId w:val="37"/>
  </w:num>
  <w:num w:numId="33">
    <w:abstractNumId w:val="21"/>
  </w:num>
  <w:num w:numId="34">
    <w:abstractNumId w:val="1"/>
  </w:num>
  <w:num w:numId="35">
    <w:abstractNumId w:val="29"/>
  </w:num>
  <w:num w:numId="36">
    <w:abstractNumId w:val="2"/>
  </w:num>
  <w:num w:numId="37">
    <w:abstractNumId w:val="16"/>
  </w:num>
  <w:num w:numId="38">
    <w:abstractNumId w:val="14"/>
  </w:num>
  <w:num w:numId="39">
    <w:abstractNumId w:val="23"/>
  </w:num>
  <w:num w:numId="40">
    <w:abstractNumId w:val="35"/>
  </w:num>
  <w:num w:numId="41">
    <w:abstractNumId w:val="38"/>
  </w:num>
  <w:num w:numId="42">
    <w:abstractNumId w:val="9"/>
  </w:num>
  <w:num w:numId="43">
    <w:abstractNumId w:val="44"/>
  </w:num>
  <w:num w:numId="44">
    <w:abstractNumId w:val="8"/>
  </w:num>
  <w:num w:numId="45">
    <w:abstractNumId w:val="25"/>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943"/>
    <w:rsid w:val="00032A13"/>
    <w:rsid w:val="000B095E"/>
    <w:rsid w:val="00120E9F"/>
    <w:rsid w:val="00150AE0"/>
    <w:rsid w:val="00171630"/>
    <w:rsid w:val="001C2FA5"/>
    <w:rsid w:val="00203F2B"/>
    <w:rsid w:val="00211EA9"/>
    <w:rsid w:val="002134EF"/>
    <w:rsid w:val="00232268"/>
    <w:rsid w:val="00272443"/>
    <w:rsid w:val="002D4BC8"/>
    <w:rsid w:val="002F4765"/>
    <w:rsid w:val="003A31A1"/>
    <w:rsid w:val="003B0F30"/>
    <w:rsid w:val="003B2314"/>
    <w:rsid w:val="003F1943"/>
    <w:rsid w:val="00435D87"/>
    <w:rsid w:val="00455554"/>
    <w:rsid w:val="00462CA2"/>
    <w:rsid w:val="00647D8B"/>
    <w:rsid w:val="00701896"/>
    <w:rsid w:val="007B5C1B"/>
    <w:rsid w:val="008671FD"/>
    <w:rsid w:val="008A680B"/>
    <w:rsid w:val="008C56B1"/>
    <w:rsid w:val="009044B4"/>
    <w:rsid w:val="0092195B"/>
    <w:rsid w:val="009B2AE3"/>
    <w:rsid w:val="00A27C60"/>
    <w:rsid w:val="00AC5795"/>
    <w:rsid w:val="00B07CC6"/>
    <w:rsid w:val="00B44778"/>
    <w:rsid w:val="00BA5E7A"/>
    <w:rsid w:val="00C70AC2"/>
    <w:rsid w:val="00D35E3E"/>
    <w:rsid w:val="00D66ECE"/>
    <w:rsid w:val="00D9172E"/>
    <w:rsid w:val="00D92A10"/>
    <w:rsid w:val="00DF7CDD"/>
    <w:rsid w:val="00E94546"/>
    <w:rsid w:val="00EC5F6F"/>
    <w:rsid w:val="00FA252F"/>
    <w:rsid w:val="00FC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CF3BE2-2200-493C-98A7-B00AC80A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rsid w:val="002F4765"/>
    <w:pPr>
      <w:keepNext/>
      <w:jc w:val="center"/>
      <w:outlineLvl w:val="0"/>
    </w:pPr>
    <w:rPr>
      <w:rFonts w:ascii="Times New Roman" w:hAnsi="Times New Roman"/>
      <w:b/>
      <w:smallCaps/>
      <w:sz w:val="32"/>
      <w:szCs w:val="20"/>
      <w:u w:val="single"/>
      <w:lang w:eastAsia="en-GB"/>
    </w:rPr>
  </w:style>
  <w:style w:type="paragraph" w:styleId="Heading2">
    <w:name w:val="heading 2"/>
    <w:basedOn w:val="Normal"/>
    <w:next w:val="Normal"/>
    <w:link w:val="Heading2Char"/>
    <w:qFormat/>
    <w:rsid w:val="002F4765"/>
    <w:pPr>
      <w:keepNext/>
      <w:suppressAutoHyphens/>
      <w:outlineLvl w:val="1"/>
    </w:pPr>
    <w:rPr>
      <w:rFonts w:ascii="CG Times" w:hAnsi="CG Times"/>
      <w:b/>
      <w:smallCaps/>
      <w:sz w:val="22"/>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pPr>
      <w:tabs>
        <w:tab w:val="left" w:leader="dot" w:pos="3960"/>
        <w:tab w:val="left" w:pos="4500"/>
        <w:tab w:val="left" w:leader="dot" w:pos="8820"/>
      </w:tabs>
    </w:pPr>
    <w:rPr>
      <w:rFonts w:ascii="Times New Roman" w:hAnsi="Times New Roman"/>
      <w:i/>
      <w:sz w:val="18"/>
      <w:szCs w:val="20"/>
      <w:lang w:eastAsia="en-GB"/>
    </w:rPr>
  </w:style>
  <w:style w:type="character" w:customStyle="1" w:styleId="Heading1Char">
    <w:name w:val="Heading 1 Char"/>
    <w:link w:val="Heading1"/>
    <w:rsid w:val="002F4765"/>
    <w:rPr>
      <w:b/>
      <w:smallCaps/>
      <w:sz w:val="32"/>
      <w:u w:val="single"/>
    </w:rPr>
  </w:style>
  <w:style w:type="character" w:customStyle="1" w:styleId="Heading2Char">
    <w:name w:val="Heading 2 Char"/>
    <w:link w:val="Heading2"/>
    <w:rsid w:val="002F4765"/>
    <w:rPr>
      <w:rFonts w:ascii="CG Times" w:hAnsi="CG Times"/>
      <w:b/>
      <w:smallCaps/>
      <w:sz w:val="22"/>
    </w:rPr>
  </w:style>
  <w:style w:type="paragraph" w:styleId="BalloonText">
    <w:name w:val="Balloon Text"/>
    <w:basedOn w:val="Normal"/>
    <w:link w:val="BalloonTextChar"/>
    <w:uiPriority w:val="99"/>
    <w:semiHidden/>
    <w:unhideWhenUsed/>
    <w:rsid w:val="00D66ECE"/>
    <w:rPr>
      <w:rFonts w:ascii="Tahoma" w:hAnsi="Tahoma" w:cs="Tahoma"/>
      <w:sz w:val="16"/>
      <w:szCs w:val="16"/>
    </w:rPr>
  </w:style>
  <w:style w:type="character" w:customStyle="1" w:styleId="BalloonTextChar">
    <w:name w:val="Balloon Text Char"/>
    <w:basedOn w:val="DefaultParagraphFont"/>
    <w:link w:val="BalloonText"/>
    <w:uiPriority w:val="99"/>
    <w:semiHidden/>
    <w:rsid w:val="00D66EC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1010</Words>
  <Characters>5761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Taunton &amp; Somerset NHS Trust</Company>
  <LinksUpToDate>false</LinksUpToDate>
  <CharactersWithSpaces>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Dogra, Yuktee</cp:lastModifiedBy>
  <cp:revision>3</cp:revision>
  <cp:lastPrinted>2009-03-10T11:03:00Z</cp:lastPrinted>
  <dcterms:created xsi:type="dcterms:W3CDTF">2019-06-24T13:25:00Z</dcterms:created>
  <dcterms:modified xsi:type="dcterms:W3CDTF">2019-06-24T13:26:00Z</dcterms:modified>
</cp:coreProperties>
</file>